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7BE9F" w14:textId="72795285" w:rsidR="006864DE" w:rsidRPr="00AD7E8E" w:rsidRDefault="0017172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17172A">
        <w:rPr>
          <w:rFonts w:ascii="ＭＳ 明朝" w:eastAsia="ＭＳ 明朝" w:hAnsi="ＭＳ 明朝" w:hint="eastAsia"/>
          <w:noProof/>
          <w:sz w:val="40"/>
          <w:szCs w:val="40"/>
        </w:rPr>
        <w:t>（別添１）</w:t>
      </w:r>
      <w:r w:rsidRPr="0017172A">
        <w:rPr>
          <w:rFonts w:ascii="ＭＳ 明朝" w:eastAsia="ＭＳ 明朝" w:hAnsi="ＭＳ 明朝"/>
          <w:noProof/>
          <w:sz w:val="40"/>
          <w:szCs w:val="40"/>
        </w:rPr>
        <w:t>PMH登録時の設定内容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7172A"/>
    <w:rsid w:val="002251F7"/>
    <w:rsid w:val="002A1459"/>
    <w:rsid w:val="00326FD2"/>
    <w:rsid w:val="006864DE"/>
    <w:rsid w:val="00AD7E8E"/>
    <w:rsid w:val="00C20EB1"/>
    <w:rsid w:val="00E61764"/>
    <w:rsid w:val="00E94D80"/>
    <w:rsid w:val="00F07B9F"/>
    <w:rsid w:val="00FC268A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5A433A-86F2-4F57-B6A9-61C05E51F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5B0E3E-1B40-41D4-8C42-9651579015E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f25d6edc-9fc2-47f6-a05d-431feacdcae4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5454652-2587-4000-899f-88d1d412956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596C31-DE63-4289-88A3-8CCA0BD285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B2NEXT 関村 勝</cp:lastModifiedBy>
  <cp:revision>2</cp:revision>
  <dcterms:created xsi:type="dcterms:W3CDTF">2021-04-28T02:27:00Z</dcterms:created>
  <dcterms:modified xsi:type="dcterms:W3CDTF">2025-06-03T09:36:00Z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