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C4722E" w14:textId="77777777" w:rsidR="003B71C1" w:rsidRPr="00FF2743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F2743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36BF3F" wp14:editId="1753CEFF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03022D" w14:textId="61063206" w:rsidR="00AA4C22" w:rsidRPr="002249C5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EE35BA" w:rsidRPr="002249C5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697741DA" w14:textId="77777777" w:rsidR="00AA4C22" w:rsidRPr="002249C5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1F2637AC" w14:textId="77777777" w:rsidR="00AA4C22" w:rsidRPr="002249C5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shapetype w14:anchorId="6836BF3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1703022D" w14:textId="61063206" w:rsidR="00AA4C22" w:rsidRPr="002249C5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2249C5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EE35BA" w:rsidRPr="002249C5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2249C5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697741DA" w14:textId="77777777" w:rsidR="00AA4C22" w:rsidRPr="002249C5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2249C5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2249C5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2249C5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1F2637AC" w14:textId="77777777" w:rsidR="00AA4C22" w:rsidRPr="002249C5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F2743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538D0D3" wp14:editId="4C77CD69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8992D6" w14:textId="77777777" w:rsidR="00AA4C22" w:rsidRPr="002249C5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49C5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shape w14:anchorId="0538D0D3" id="テキスト ボックス 1" o:spid="_x0000_s1027" type="#_x0000_t202" style="position:absolute;left:0;text-align:left;margin-left:68.05pt;margin-top:39.7pt;width:184.25pt;height:99.2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AU2cqOIAAAAKAQAADwAAAAAAAAAAAAAAAACmBAAAZHJzL2Rvd25yZXYueG1sUEsFBgAA&#10;AAAEAAQA8wAAALUFAAAAAA==&#10;">
                <v:textbox inset="5.85pt,.7pt,5.85pt,.7pt">
                  <w:txbxContent>
                    <w:p w14:paraId="658992D6" w14:textId="77777777" w:rsidR="00AA4C22" w:rsidRPr="002249C5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2249C5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195979E" w14:textId="77777777" w:rsidR="00AD06C1" w:rsidRPr="00FF2743" w:rsidRDefault="00AD06C1" w:rsidP="00D80777">
      <w:pPr>
        <w:jc w:val="center"/>
        <w:rPr>
          <w:rFonts w:ascii="ＭＳ 明朝" w:eastAsia="ＭＳ 明朝" w:hAnsi="ＭＳ 明朝"/>
          <w:sz w:val="28"/>
          <w:szCs w:val="28"/>
          <w:lang w:eastAsia="zh-CN"/>
        </w:rPr>
      </w:pPr>
    </w:p>
    <w:p w14:paraId="376089B9" w14:textId="77777777" w:rsidR="00AD06C1" w:rsidRPr="001B1B6E" w:rsidRDefault="00AD06C1" w:rsidP="001B1B6E">
      <w:pPr>
        <w:rPr>
          <w:rFonts w:ascii="ＭＳ 明朝" w:eastAsia="DengXian" w:hAnsi="ＭＳ 明朝"/>
          <w:sz w:val="28"/>
          <w:szCs w:val="28"/>
          <w:lang w:eastAsia="zh-CN"/>
        </w:rPr>
      </w:pPr>
    </w:p>
    <w:p w14:paraId="0C5BA331" w14:textId="77777777" w:rsidR="001B1B6E" w:rsidRPr="001B1B6E" w:rsidRDefault="001B1B6E" w:rsidP="00D80777">
      <w:pPr>
        <w:jc w:val="center"/>
        <w:rPr>
          <w:rFonts w:ascii="ＭＳ 明朝" w:eastAsia="DengXian" w:hAnsi="ＭＳ 明朝"/>
          <w:sz w:val="20"/>
          <w:szCs w:val="20"/>
          <w:lang w:eastAsia="zh-CN"/>
        </w:rPr>
      </w:pPr>
    </w:p>
    <w:p w14:paraId="7F92EE8F" w14:textId="1E8DCA7B" w:rsidR="00EE2A73" w:rsidRPr="00FB11C8" w:rsidRDefault="00FB11C8" w:rsidP="00FB11C8">
      <w:pPr>
        <w:jc w:val="center"/>
        <w:rPr>
          <w:rFonts w:ascii="ＭＳ 明朝" w:eastAsia="DengXian" w:hAnsi="ＭＳ 明朝"/>
          <w:sz w:val="28"/>
          <w:szCs w:val="28"/>
          <w:lang w:eastAsia="zh-CN"/>
        </w:rPr>
      </w:pPr>
      <w:r w:rsidRPr="002249C5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B320A43" wp14:editId="5AB64BFB">
                <wp:simplePos x="0" y="0"/>
                <wp:positionH relativeFrom="column">
                  <wp:posOffset>4815840</wp:posOffset>
                </wp:positionH>
                <wp:positionV relativeFrom="paragraph">
                  <wp:posOffset>316230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85B6E4" w14:textId="77777777" w:rsidR="00AA4C22" w:rsidRPr="002249C5" w:rsidRDefault="00AA4C22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2249C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Pr="002249C5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AC6406A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shape w14:anchorId="4B320A43" id="テキスト ボックス 4" o:spid="_x0000_s1028" type="#_x0000_t202" style="position:absolute;left:0;text-align:left;margin-left:379.2pt;margin-top:24.9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" filled="f" stroked="f">
                <v:textbox inset="0,0,0,0">
                  <w:txbxContent>
                    <w:p w14:paraId="5E85B6E4" w14:textId="77777777" w:rsidR="00AA4C22" w:rsidRPr="002249C5" w:rsidRDefault="00AA4C22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2249C5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 w:rsidRPr="002249C5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町</w:t>
                      </w:r>
                      <w:r w:rsidRPr="002249C5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村</w:t>
                      </w:r>
                      <w:r w:rsidRPr="002249C5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長</w:t>
                      </w:r>
                      <w:r w:rsidRPr="002249C5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Pr="002249C5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AC6406A" w14:textId="77777777" w:rsidR="00AA4C22" w:rsidRDefault="00AA4C22"/>
                  </w:txbxContent>
                </v:textbox>
              </v:shape>
            </w:pict>
          </mc:Fallback>
        </mc:AlternateContent>
      </w:r>
      <w:r w:rsidR="00343303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0B1BA80" wp14:editId="5F8EA528">
                <wp:simplePos x="0" y="0"/>
                <wp:positionH relativeFrom="page">
                  <wp:posOffset>180340</wp:posOffset>
                </wp:positionH>
                <wp:positionV relativeFrom="page">
                  <wp:posOffset>4050665</wp:posOffset>
                </wp:positionV>
                <wp:extent cx="90360" cy="0"/>
                <wp:effectExtent l="0" t="0" r="24130" b="3810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shapetype w14:anchorId="5B8A167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14.2pt;margin-top:318.95pt;width:7.1pt;height:0;z-index:251688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">
                <w10:wrap anchorx="page" anchory="page"/>
              </v:shape>
            </w:pict>
          </mc:Fallback>
        </mc:AlternateContent>
      </w:r>
      <w:r w:rsidR="00DF3E64" w:rsidRPr="002249C5">
        <w:rPr>
          <w:rFonts w:ascii="ＭＳ 明朝" w:eastAsia="ＭＳ 明朝" w:hAnsi="ＭＳ 明朝" w:hint="eastAsia"/>
          <w:sz w:val="28"/>
          <w:szCs w:val="28"/>
          <w:lang w:eastAsia="zh-CN"/>
        </w:rPr>
        <w:t>自立支援医療（</w:t>
      </w:r>
      <w:r w:rsidR="00360AFA" w:rsidRPr="002249C5">
        <w:rPr>
          <w:rFonts w:ascii="ＭＳ 明朝" w:eastAsia="ＭＳ 明朝" w:hAnsi="ＭＳ 明朝" w:hint="eastAsia"/>
          <w:sz w:val="28"/>
          <w:szCs w:val="28"/>
          <w:lang w:eastAsia="zh-CN"/>
        </w:rPr>
        <w:t>育成医療</w:t>
      </w:r>
      <w:r w:rsidR="00DF3E64" w:rsidRPr="002249C5">
        <w:rPr>
          <w:rFonts w:ascii="ＭＳ 明朝" w:eastAsia="ＭＳ 明朝" w:hAnsi="ＭＳ 明朝" w:hint="eastAsia"/>
          <w:sz w:val="28"/>
          <w:szCs w:val="28"/>
          <w:lang w:eastAsia="zh-CN"/>
        </w:rPr>
        <w:t>）支給認定決定通知書</w:t>
      </w:r>
    </w:p>
    <w:p w14:paraId="1057A3FF" w14:textId="77919E56" w:rsidR="002249C5" w:rsidRPr="002249C5" w:rsidRDefault="002249C5" w:rsidP="007247F0">
      <w:pPr>
        <w:pStyle w:val="a7"/>
        <w:rPr>
          <w:rFonts w:ascii="ＭＳ 明朝" w:eastAsia="ＭＳ 明朝" w:hAnsi="ＭＳ 明朝"/>
        </w:rPr>
      </w:pPr>
    </w:p>
    <w:p w14:paraId="46CDD701" w14:textId="28743032" w:rsidR="000D3235" w:rsidRDefault="0097309C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E7E0639" wp14:editId="443B2D43">
                <wp:simplePos x="0" y="0"/>
                <wp:positionH relativeFrom="margin">
                  <wp:posOffset>-635</wp:posOffset>
                </wp:positionH>
                <wp:positionV relativeFrom="paragraph">
                  <wp:posOffset>46355</wp:posOffset>
                </wp:positionV>
                <wp:extent cx="6477000" cy="368300"/>
                <wp:effectExtent l="0" t="0" r="19050" b="1270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E2C13C" w14:textId="64B1F046" w:rsidR="00B65DAF" w:rsidRPr="0097309C" w:rsidRDefault="00E947BF" w:rsidP="00B65DA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7309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  <w:r w:rsidR="00FD3EA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rect w14:anchorId="4E7E0639" id="正方形/長方形 6" o:spid="_x0000_s1029" style="position:absolute;left:0;text-align:left;margin-left:-.05pt;margin-top:3.65pt;width:510pt;height:29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" fillcolor="#92d050" strokecolor="#92d050" strokeweight="1pt">
                <v:fill opacity="52428f"/>
                <v:textbox>
                  <w:txbxContent>
                    <w:p w14:paraId="6FE2C13C" w14:textId="64B1F046" w:rsidR="00B65DAF" w:rsidRPr="0097309C" w:rsidRDefault="00E947BF" w:rsidP="00B65DA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97309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  <w:r w:rsidR="00FD3EA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F3E64" w:rsidRPr="002249C5">
        <w:rPr>
          <w:rFonts w:ascii="ＭＳ 明朝" w:eastAsia="ＭＳ 明朝" w:hAnsi="ＭＳ 明朝" w:hint="eastAsia"/>
        </w:rPr>
        <w:t>先に申請のありました自立支援医療費（</w:t>
      </w:r>
      <w:r w:rsidR="00360AFA" w:rsidRPr="002249C5">
        <w:rPr>
          <w:rFonts w:ascii="ＭＳ 明朝" w:eastAsia="ＭＳ 明朝" w:hAnsi="ＭＳ 明朝" w:hint="eastAsia"/>
        </w:rPr>
        <w:t>育成医療</w:t>
      </w:r>
      <w:r w:rsidR="00DF3E64" w:rsidRPr="002249C5">
        <w:rPr>
          <w:rFonts w:ascii="ＭＳ 明朝" w:eastAsia="ＭＳ 明朝" w:hAnsi="ＭＳ 明朝" w:hint="eastAsia"/>
        </w:rPr>
        <w:t>）については、下記のとおり決定しましたので通知します。</w:t>
      </w:r>
    </w:p>
    <w:p w14:paraId="681C2BFA" w14:textId="77777777" w:rsidR="0097309C" w:rsidRPr="0097309C" w:rsidRDefault="0097309C" w:rsidP="0097309C">
      <w:pPr>
        <w:pStyle w:val="a7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3066"/>
        <w:gridCol w:w="1276"/>
        <w:gridCol w:w="283"/>
        <w:gridCol w:w="3254"/>
      </w:tblGrid>
      <w:tr w:rsidR="00674D86" w:rsidRPr="002249C5" w14:paraId="307DF4A2" w14:textId="77777777" w:rsidTr="00FF2743">
        <w:trPr>
          <w:trHeight w:hRule="exact" w:val="312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4CAEA" w14:textId="313E6CB3" w:rsidR="00674D86" w:rsidRPr="002249C5" w:rsidRDefault="00674D86" w:rsidP="00674D8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06D67" w14:textId="77777777" w:rsidR="00674D86" w:rsidRPr="002249C5" w:rsidRDefault="00674D86" w:rsidP="00674D8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20374" w14:textId="179BD327" w:rsidR="00674D86" w:rsidRPr="002249C5" w:rsidRDefault="00674D86" w:rsidP="00674D8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認定日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95E27" w14:textId="0E0F0C1D" w:rsidR="00674D86" w:rsidRPr="002249C5" w:rsidRDefault="00674D86" w:rsidP="00674D8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770EF" w:rsidRPr="002249C5" w14:paraId="750DC390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6FE5E" w14:textId="1885D379" w:rsidR="008770EF" w:rsidRPr="0053285E" w:rsidRDefault="008770EF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B11C8">
              <w:rPr>
                <w:rFonts w:ascii="ＭＳ 明朝" w:eastAsia="ＭＳ 明朝" w:hAnsi="ＭＳ 明朝" w:cs="ＭＳ Ｐゴシック" w:hint="eastAsia"/>
                <w:spacing w:val="52"/>
                <w:kern w:val="0"/>
                <w:szCs w:val="21"/>
                <w:fitText w:val="1470" w:id="-1536396799"/>
              </w:rPr>
              <w:t>受診者氏</w:t>
            </w:r>
            <w:r w:rsidRPr="00FB11C8">
              <w:rPr>
                <w:rFonts w:ascii="ＭＳ 明朝" w:eastAsia="ＭＳ 明朝" w:hAnsi="ＭＳ 明朝" w:cs="ＭＳ Ｐゴシック" w:hint="eastAsia"/>
                <w:spacing w:val="2"/>
                <w:kern w:val="0"/>
                <w:szCs w:val="21"/>
                <w:fitText w:val="1470" w:id="-1536396799"/>
              </w:rPr>
              <w:t>名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931F1" w14:textId="610E74CA" w:rsidR="008770EF" w:rsidRPr="0053285E" w:rsidRDefault="008770EF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53285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FB11C8" w:rsidRPr="002249C5" w14:paraId="2B5E19F7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A0112" w14:textId="23940F5B" w:rsidR="00FB11C8" w:rsidRPr="00FB11C8" w:rsidRDefault="00FB11C8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B11C8">
              <w:rPr>
                <w:rFonts w:ascii="ＭＳ 明朝" w:eastAsia="ＭＳ 明朝" w:hAnsi="ＭＳ 明朝" w:cs="ＭＳ Ｐゴシック" w:hint="eastAsia"/>
                <w:spacing w:val="52"/>
                <w:kern w:val="0"/>
                <w:szCs w:val="21"/>
                <w:fitText w:val="1470" w:id="-1536396800"/>
              </w:rPr>
              <w:t>保護者氏</w:t>
            </w:r>
            <w:r w:rsidRPr="00FB11C8">
              <w:rPr>
                <w:rFonts w:ascii="ＭＳ 明朝" w:eastAsia="ＭＳ 明朝" w:hAnsi="ＭＳ 明朝" w:cs="ＭＳ Ｐゴシック" w:hint="eastAsia"/>
                <w:spacing w:val="2"/>
                <w:kern w:val="0"/>
                <w:szCs w:val="21"/>
                <w:fitText w:val="1470" w:id="-1536396800"/>
              </w:rPr>
              <w:t>名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7FF67" w14:textId="4F94F2BB" w:rsidR="00FB11C8" w:rsidRPr="0053285E" w:rsidRDefault="00FB11C8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26E9B12C" w14:textId="77777777" w:rsidTr="004E2732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EA4FE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B11C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470" w:id="-1575307519"/>
              </w:rPr>
              <w:t>有　効　期　間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CA2AE" w14:textId="79747BA6" w:rsidR="00D80777" w:rsidRPr="002249C5" w:rsidRDefault="002C5009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から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まで</w:t>
            </w:r>
          </w:p>
        </w:tc>
      </w:tr>
      <w:tr w:rsidR="00D80777" w:rsidRPr="002249C5" w14:paraId="24EBCBB9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EB528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医療の具体的方針</w:t>
            </w:r>
          </w:p>
        </w:tc>
        <w:tc>
          <w:tcPr>
            <w:tcW w:w="7879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8A701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3E0A9582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34384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71C120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2249C5" w14:paraId="15890644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166E80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99E8E8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2249C5" w14:paraId="5C115931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C22D74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56914E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2249C5" w14:paraId="050BB38A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7904F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病院・診療所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7E290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4991234C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5E298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2A6AD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6E5D3A93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3FC64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663BE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7C112B4A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D0F58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薬　　　局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252D9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337F3DEE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6BBA1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8F22C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465EDDD1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792ED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C622C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3125F239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07EBB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訪問看護事業者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AA3AD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5990C103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A4E66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E62CA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53B0F6CD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983EE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71442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C0D77" w:rsidRPr="002249C5" w14:paraId="287E7EE1" w14:textId="77777777" w:rsidTr="00BB7349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8F39C" w14:textId="02A4B5CC" w:rsidR="00DC0D77" w:rsidRPr="002249C5" w:rsidRDefault="00DC0D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</w:t>
            </w: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負担上限額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74521" w14:textId="77777777" w:rsidR="00DC0D77" w:rsidRPr="002249C5" w:rsidRDefault="00DC0D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3D4A9" w14:textId="0E8366FF" w:rsidR="00DC0D77" w:rsidRPr="0053285E" w:rsidRDefault="00DC0D77" w:rsidP="00DC0D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53285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重度かつ継続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6790B" w14:textId="6A218FD1" w:rsidR="00DC0D77" w:rsidRPr="0053285E" w:rsidRDefault="00DC0D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D80777" w:rsidRPr="002249C5" w14:paraId="0727C5B7" w14:textId="77777777" w:rsidTr="004E2732">
        <w:trPr>
          <w:trHeight w:hRule="exact" w:val="964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486DB" w14:textId="729538F6" w:rsidR="009A24B8" w:rsidRPr="002249C5" w:rsidRDefault="004E2732" w:rsidP="009A24B8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Cs w:val="21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814F4A4" wp14:editId="4AE6EDC8">
                      <wp:simplePos x="0" y="0"/>
                      <wp:positionH relativeFrom="margin">
                        <wp:posOffset>-46990</wp:posOffset>
                      </wp:positionH>
                      <wp:positionV relativeFrom="paragraph">
                        <wp:posOffset>10160</wp:posOffset>
                      </wp:positionV>
                      <wp:extent cx="6432550" cy="577850"/>
                      <wp:effectExtent l="0" t="0" r="25400" b="12700"/>
                      <wp:wrapNone/>
                      <wp:docPr id="7" name="正方形/長方形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32550" cy="577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 algn="ctr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E2EE28" w14:textId="0FB66FA2" w:rsidR="004E2732" w:rsidRPr="0097309C" w:rsidRDefault="004E2732" w:rsidP="004E2732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14F4A4" id="正方形/長方形 7" o:spid="_x0000_s1030" style="position:absolute;margin-left:-3.7pt;margin-top:.8pt;width:506.5pt;height:45.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" fillcolor="#92d050" strokecolor="#92d050" strokeweight="1pt">
                      <v:fill opacity="52428f"/>
                      <v:textbox>
                        <w:txbxContent>
                          <w:p w14:paraId="6EE2EE28" w14:textId="0FB66FA2" w:rsidR="004E2732" w:rsidRPr="0097309C" w:rsidRDefault="004E2732" w:rsidP="004E2732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D80777"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（注意事項）</w:t>
            </w:r>
            <w:r w:rsidR="00D80777"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医療機関に受診する際は、必ず「自立支援医療受給者証」を窓口で提示してください。また、受給者証</w:t>
            </w:r>
          </w:p>
          <w:p w14:paraId="5D364CA9" w14:textId="05EA5EAB" w:rsidR="00D80777" w:rsidRPr="002249C5" w:rsidRDefault="00D80777" w:rsidP="009A24B8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とあわせて「自己負担上限管理票」の交付を受けた人はこれも同時に提出してください。</w:t>
            </w:r>
          </w:p>
        </w:tc>
      </w:tr>
    </w:tbl>
    <w:p w14:paraId="1BD8BA8D" w14:textId="64858D93" w:rsidR="007247F0" w:rsidRPr="002249C5" w:rsidRDefault="00AD06C1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85159EC" wp14:editId="4F5A5198">
                <wp:simplePos x="0" y="0"/>
                <wp:positionH relativeFrom="margin">
                  <wp:posOffset>-26035</wp:posOffset>
                </wp:positionH>
                <wp:positionV relativeFrom="paragraph">
                  <wp:posOffset>128905</wp:posOffset>
                </wp:positionV>
                <wp:extent cx="6502400" cy="1371600"/>
                <wp:effectExtent l="0" t="0" r="1270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2400" cy="1371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EEDE08" w14:textId="77777777" w:rsidR="00B65DAF" w:rsidRPr="0097309C" w:rsidRDefault="00B65DAF" w:rsidP="00B65DAF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97309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5159EC" id="正方形/長方形 3" o:spid="_x0000_s1031" style="position:absolute;margin-left:-2.05pt;margin-top:10.15pt;width:512pt;height:108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" fillcolor="#92d050" strokecolor="#92d050" strokeweight="1pt">
                <v:fill opacity="52428f"/>
                <v:textbox>
                  <w:txbxContent>
                    <w:p w14:paraId="23EEDE08" w14:textId="77777777" w:rsidR="00B65DAF" w:rsidRPr="0097309C" w:rsidRDefault="00B65DAF" w:rsidP="00B65DAF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97309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479681F" w14:textId="4206020F" w:rsidR="001A2D3C" w:rsidRPr="002249C5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BC7AA4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都道府県名</w:t>
      </w:r>
      <w:r w:rsidR="00BC7AA4" w:rsidRPr="00F0555A">
        <w:rPr>
          <w:rFonts w:ascii="ＭＳ 明朝" w:eastAsia="ＭＳ 明朝" w:hAnsi="ＭＳ 明朝" w:cs="FUJ-Minchotai" w:hint="eastAsia"/>
          <w:kern w:val="0"/>
          <w:szCs w:val="21"/>
        </w:rPr>
        <w:t>知事</w:t>
      </w: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に対して審査請求をすることができます。</w:t>
      </w:r>
    </w:p>
    <w:p w14:paraId="209C503F" w14:textId="6BFE5E70" w:rsidR="001A2D3C" w:rsidRPr="002249C5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6CFB08F2" w14:textId="3A2A6099" w:rsidR="001A2D3C" w:rsidRPr="002249C5" w:rsidRDefault="001A2D3C" w:rsidP="002249C5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BC7AA4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市町村名１</w:t>
      </w: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BC7AA4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BC7AA4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BC7AA4" w:rsidRPr="00EF40B9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759327D8" w14:textId="77777777" w:rsidR="00D80777" w:rsidRPr="002249C5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296C7418" w14:textId="77777777" w:rsidR="007247F0" w:rsidRPr="002249C5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EE35BA" w:rsidRPr="002249C5" w14:paraId="1652B4C0" w14:textId="77777777" w:rsidTr="00482CB8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F6810A1" w14:textId="62F6F886" w:rsidR="00EE35BA" w:rsidRPr="002249C5" w:rsidRDefault="00EE35BA" w:rsidP="00482CB8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2249C5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EE35BA" w:rsidRPr="002249C5" w14:paraId="05AA4C52" w14:textId="77777777" w:rsidTr="00482CB8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DECEF6E" w14:textId="77777777" w:rsidR="00EE35BA" w:rsidRPr="002249C5" w:rsidRDefault="00EE35BA" w:rsidP="00482CB8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2249C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EE35BA" w:rsidRPr="002249C5" w14:paraId="28EA199C" w14:textId="77777777" w:rsidTr="00482CB8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13E94EB" w14:textId="77777777" w:rsidR="00EE35BA" w:rsidRPr="002249C5" w:rsidRDefault="00EE35BA" w:rsidP="00482CB8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2249C5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8E3DEE1" w14:textId="77777777" w:rsidR="00EE35BA" w:rsidRPr="002249C5" w:rsidRDefault="00EE35BA" w:rsidP="00482CB8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2249C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EE35BA" w:rsidRPr="002249C5" w14:paraId="35EAA063" w14:textId="77777777" w:rsidTr="00482CB8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C08CEEF" w14:textId="77777777" w:rsidR="00EE35BA" w:rsidRPr="00D37E33" w:rsidRDefault="00EE35BA" w:rsidP="00482CB8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D37E33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37E52E2B" w14:textId="15458812" w:rsidR="002519C6" w:rsidRPr="00D37E33" w:rsidRDefault="002519C6" w:rsidP="00482CB8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D37E33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1D4B15D" w14:textId="77777777" w:rsidR="002519C6" w:rsidRPr="00D37E33" w:rsidRDefault="00EE35BA" w:rsidP="00482CB8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D37E3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2519C6" w:rsidRPr="00D37E3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6E28FFCF" w14:textId="3010D073" w:rsidR="00EE35BA" w:rsidRPr="00D37E33" w:rsidRDefault="002519C6" w:rsidP="00482CB8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D37E33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5224C8C3" w14:textId="1A8B5781" w:rsidR="007247F0" w:rsidRPr="00AD06C1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 w:val="20"/>
          <w:szCs w:val="20"/>
        </w:rPr>
      </w:pPr>
    </w:p>
    <w:sectPr w:rsidR="007247F0" w:rsidRPr="00AD06C1" w:rsidSect="00D80777">
      <w:headerReference w:type="default" r:id="rId10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FBF2D4" w14:textId="77777777" w:rsidR="00E8329B" w:rsidRDefault="00E8329B" w:rsidP="009F5B9C">
      <w:r>
        <w:separator/>
      </w:r>
    </w:p>
  </w:endnote>
  <w:endnote w:type="continuationSeparator" w:id="0">
    <w:p w14:paraId="2EC86876" w14:textId="77777777" w:rsidR="00E8329B" w:rsidRDefault="00E8329B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0BFC65" w14:textId="77777777" w:rsidR="00E8329B" w:rsidRDefault="00E8329B" w:rsidP="009F5B9C">
      <w:r>
        <w:separator/>
      </w:r>
    </w:p>
  </w:footnote>
  <w:footnote w:type="continuationSeparator" w:id="0">
    <w:p w14:paraId="1CC7E48A" w14:textId="77777777" w:rsidR="00E8329B" w:rsidRDefault="00E8329B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1B027A" w14:textId="709D0385" w:rsidR="00AE4971" w:rsidRDefault="00AE4971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9D0AEA" wp14:editId="5FF4D069">
              <wp:simplePos x="0" y="0"/>
              <wp:positionH relativeFrom="page">
                <wp:posOffset>540385</wp:posOffset>
              </wp:positionH>
              <wp:positionV relativeFrom="page">
                <wp:posOffset>135255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1B60DE8" w14:textId="77777777" w:rsidR="00AE4971" w:rsidRPr="00967DE7" w:rsidRDefault="00AE4971" w:rsidP="00AE4971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sdtdh="http://schemas.microsoft.com/office/word/2020/wordml/sdtdatahash">
          <w:pict>
            <v:rect w14:anchorId="529D0AEA" id="正方形/長方形 9" o:spid="_x0000_s1031" style="position:absolute;left:0;text-align:left;margin-left:42.55pt;margin-top:10.6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" filled="f" stroked="f" strokeweight="1pt">
              <v:textbox>
                <w:txbxContent>
                  <w:p w14:paraId="71B60DE8" w14:textId="77777777" w:rsidR="00AE4971" w:rsidRPr="00967DE7" w:rsidRDefault="00AE4971" w:rsidP="00AE4971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D3235"/>
    <w:rsid w:val="0017131A"/>
    <w:rsid w:val="00182499"/>
    <w:rsid w:val="001928BB"/>
    <w:rsid w:val="001A2D3C"/>
    <w:rsid w:val="001A6CD6"/>
    <w:rsid w:val="001B1B6E"/>
    <w:rsid w:val="001C176E"/>
    <w:rsid w:val="00216453"/>
    <w:rsid w:val="002249C5"/>
    <w:rsid w:val="00244238"/>
    <w:rsid w:val="00251348"/>
    <w:rsid w:val="002519C6"/>
    <w:rsid w:val="0027547E"/>
    <w:rsid w:val="0029084D"/>
    <w:rsid w:val="002C5009"/>
    <w:rsid w:val="002D3B1C"/>
    <w:rsid w:val="00343303"/>
    <w:rsid w:val="00360AFA"/>
    <w:rsid w:val="00366A04"/>
    <w:rsid w:val="00386A92"/>
    <w:rsid w:val="003B71C1"/>
    <w:rsid w:val="003D3D18"/>
    <w:rsid w:val="003E44C3"/>
    <w:rsid w:val="004355B4"/>
    <w:rsid w:val="004E2732"/>
    <w:rsid w:val="00502E31"/>
    <w:rsid w:val="00506150"/>
    <w:rsid w:val="0053285E"/>
    <w:rsid w:val="00572BDE"/>
    <w:rsid w:val="005906AE"/>
    <w:rsid w:val="00674D86"/>
    <w:rsid w:val="006C6A0A"/>
    <w:rsid w:val="006F6E1B"/>
    <w:rsid w:val="00715A2E"/>
    <w:rsid w:val="007247F0"/>
    <w:rsid w:val="0075672C"/>
    <w:rsid w:val="007A00E2"/>
    <w:rsid w:val="007A085F"/>
    <w:rsid w:val="007C2871"/>
    <w:rsid w:val="008367F4"/>
    <w:rsid w:val="008770EF"/>
    <w:rsid w:val="009417AB"/>
    <w:rsid w:val="0097309C"/>
    <w:rsid w:val="009A24B8"/>
    <w:rsid w:val="009F5B9C"/>
    <w:rsid w:val="009F5CF9"/>
    <w:rsid w:val="00A1794F"/>
    <w:rsid w:val="00A3422E"/>
    <w:rsid w:val="00AA3CF1"/>
    <w:rsid w:val="00AA4C22"/>
    <w:rsid w:val="00AD06C1"/>
    <w:rsid w:val="00AE4971"/>
    <w:rsid w:val="00B65DAF"/>
    <w:rsid w:val="00BA3314"/>
    <w:rsid w:val="00BB7349"/>
    <w:rsid w:val="00BC5ED1"/>
    <w:rsid w:val="00BC7AA4"/>
    <w:rsid w:val="00C55FC5"/>
    <w:rsid w:val="00C75175"/>
    <w:rsid w:val="00CC0083"/>
    <w:rsid w:val="00D37E33"/>
    <w:rsid w:val="00D55A01"/>
    <w:rsid w:val="00D80777"/>
    <w:rsid w:val="00DC0D77"/>
    <w:rsid w:val="00DF3E64"/>
    <w:rsid w:val="00E040B1"/>
    <w:rsid w:val="00E31A0A"/>
    <w:rsid w:val="00E43C2D"/>
    <w:rsid w:val="00E8329B"/>
    <w:rsid w:val="00E947BF"/>
    <w:rsid w:val="00EC77CA"/>
    <w:rsid w:val="00EE2A73"/>
    <w:rsid w:val="00EE35BA"/>
    <w:rsid w:val="00EF6C8C"/>
    <w:rsid w:val="00F25763"/>
    <w:rsid w:val="00FB11C8"/>
    <w:rsid w:val="00FD3EA6"/>
    <w:rsid w:val="00FF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5C5844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EE35BA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EE35BA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EF6C8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EF6C8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EF6C8C"/>
  </w:style>
  <w:style w:type="paragraph" w:styleId="ad">
    <w:name w:val="annotation subject"/>
    <w:basedOn w:val="ab"/>
    <w:next w:val="ab"/>
    <w:link w:val="ae"/>
    <w:uiPriority w:val="99"/>
    <w:semiHidden/>
    <w:unhideWhenUsed/>
    <w:rsid w:val="00EF6C8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EF6C8C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2164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21645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CC2DA4-E4E5-43D2-ACFA-293E70A4D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4DD1FE-0897-4D7E-BEDE-9D8348BC841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848BDB-6E98-4466-8394-7502D56C4D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C76E1A1-E61A-449E-9FDE-655460E986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119</Words>
  <Characters>679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2021-12-21T00:32:00Z</cp:lastPrinted>
  <dcterms:created xsi:type="dcterms:W3CDTF">2021-01-07T01:18:00Z</dcterms:created>
  <dcterms:modified xsi:type="dcterms:W3CDTF">2022-11-03T04:48:00Z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2021-10-23T05:26:31Z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79cd6ca5-cf19-4b32-b84d-cdbd3ff407a7</vt:lpwstr>
  </property>
  <property fmtid="{D5CDD505-2E9C-101B-9397-08002B2CF9AE}" pid="9" name="MSIP_Label_a7295cc1-d279-42ac-ab4d-3b0f4fece050_ContentBits">
    <vt:lpwstr>0</vt:lpwstr>
  </property>
</Properties>
</file>