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7F7ED4" w14:textId="225B75A9" w:rsidR="00ED7C62" w:rsidRDefault="00ED7C62" w:rsidP="00F22FC1">
      <w:pPr>
        <w:pStyle w:val="a3"/>
        <w:spacing w:line="0" w:lineRule="atLeast"/>
        <w:ind w:leftChars="-1" w:left="-2" w:firstLine="2"/>
        <w:jc w:val="left"/>
        <w:rPr>
          <w:rFonts w:hAnsi="ＭＳ 明朝"/>
          <w:sz w:val="24"/>
          <w:szCs w:val="24"/>
        </w:rPr>
      </w:pPr>
      <w:bookmarkStart w:id="0" w:name="_Hlk129622152"/>
      <w:r w:rsidRPr="00ED7C62">
        <w:rPr>
          <w:rFonts w:hAnsi="ＭＳ 明朝" w:hint="eastAsia"/>
          <w:sz w:val="24"/>
          <w:szCs w:val="24"/>
        </w:rPr>
        <w:t>様式</w:t>
      </w:r>
      <w:r w:rsidR="00E84B48">
        <w:rPr>
          <w:rFonts w:hAnsi="ＭＳ 明朝" w:hint="eastAsia"/>
          <w:sz w:val="24"/>
          <w:szCs w:val="24"/>
        </w:rPr>
        <w:t>７</w:t>
      </w:r>
    </w:p>
    <w:p w14:paraId="4B0DF128" w14:textId="77777777" w:rsidR="00231CAC" w:rsidRPr="00ED7C62" w:rsidRDefault="00231CAC" w:rsidP="00ED7C62">
      <w:pPr>
        <w:pStyle w:val="a3"/>
        <w:spacing w:line="0" w:lineRule="atLeast"/>
        <w:ind w:leftChars="-1" w:left="-2" w:firstLine="2"/>
        <w:jc w:val="right"/>
        <w:rPr>
          <w:rFonts w:hAnsi="ＭＳ 明朝"/>
          <w:sz w:val="24"/>
          <w:szCs w:val="24"/>
        </w:rPr>
      </w:pPr>
    </w:p>
    <w:p w14:paraId="2AE188A5" w14:textId="68282EA3" w:rsidR="002B7E61" w:rsidRPr="0044539B" w:rsidRDefault="002B7E61" w:rsidP="00810885">
      <w:pPr>
        <w:pStyle w:val="a3"/>
        <w:spacing w:line="0" w:lineRule="atLeast"/>
        <w:ind w:leftChars="-1" w:left="-2" w:firstLine="2"/>
        <w:jc w:val="center"/>
        <w:rPr>
          <w:rFonts w:hAnsi="ＭＳ 明朝"/>
          <w:b/>
          <w:bCs/>
          <w:sz w:val="28"/>
          <w:szCs w:val="28"/>
        </w:rPr>
      </w:pPr>
      <w:r w:rsidRPr="0044539B">
        <w:rPr>
          <w:rFonts w:hAnsi="ＭＳ 明朝" w:hint="eastAsia"/>
          <w:b/>
          <w:bCs/>
          <w:sz w:val="28"/>
          <w:szCs w:val="28"/>
        </w:rPr>
        <w:t>推薦同意書</w:t>
      </w:r>
      <w:r w:rsidR="00C86F2A" w:rsidRPr="0044539B">
        <w:rPr>
          <w:rFonts w:hAnsi="ＭＳ 明朝" w:hint="eastAsia"/>
          <w:b/>
          <w:bCs/>
          <w:sz w:val="28"/>
          <w:szCs w:val="28"/>
        </w:rPr>
        <w:t>（</w:t>
      </w:r>
      <w:r w:rsidR="0063740D">
        <w:rPr>
          <w:rFonts w:hAnsi="ＭＳ 明朝" w:hint="eastAsia"/>
          <w:b/>
          <w:bCs/>
          <w:sz w:val="28"/>
          <w:szCs w:val="28"/>
        </w:rPr>
        <w:t>第</w:t>
      </w:r>
      <w:r w:rsidR="00C86F2A" w:rsidRPr="0044539B">
        <w:rPr>
          <w:rFonts w:hAnsi="ＭＳ 明朝"/>
          <w:b/>
          <w:bCs/>
          <w:sz w:val="28"/>
          <w:szCs w:val="28"/>
        </w:rPr>
        <w:t>2</w:t>
      </w:r>
      <w:ins w:id="1" w:author="作成者">
        <w:r w:rsidR="00371B6D">
          <w:rPr>
            <w:rFonts w:hAnsi="ＭＳ 明朝" w:hint="eastAsia"/>
            <w:b/>
            <w:bCs/>
            <w:sz w:val="28"/>
            <w:szCs w:val="28"/>
          </w:rPr>
          <w:t>1</w:t>
        </w:r>
      </w:ins>
      <w:del w:id="2" w:author="作成者">
        <w:r w:rsidR="00C86F2A" w:rsidRPr="0044539B" w:rsidDel="00371B6D">
          <w:rPr>
            <w:rFonts w:hAnsi="ＭＳ 明朝"/>
            <w:b/>
            <w:bCs/>
            <w:sz w:val="28"/>
            <w:szCs w:val="28"/>
          </w:rPr>
          <w:delText>2</w:delText>
        </w:r>
      </w:del>
      <w:r w:rsidR="00C86F2A" w:rsidRPr="0044539B">
        <w:rPr>
          <w:rFonts w:hAnsi="ＭＳ 明朝"/>
          <w:b/>
          <w:bCs/>
          <w:sz w:val="28"/>
          <w:szCs w:val="28"/>
        </w:rPr>
        <w:t>部門）</w:t>
      </w:r>
    </w:p>
    <w:p w14:paraId="7207E4F9" w14:textId="7ACC4DFD" w:rsidR="00D94BD5" w:rsidRDefault="005167AE" w:rsidP="00810885">
      <w:pPr>
        <w:pStyle w:val="a3"/>
        <w:spacing w:line="0" w:lineRule="atLeast"/>
        <w:ind w:leftChars="0" w:left="284" w:firstLineChars="592" w:firstLine="1302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E040F9" w14:textId="77777777" w:rsidR="00231CAC" w:rsidRDefault="00231CAC" w:rsidP="00810885">
      <w:pPr>
        <w:spacing w:line="0" w:lineRule="atLeast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37F6CF1B" w14:textId="11DCC17D" w:rsidR="006D01A3" w:rsidRDefault="00810885" w:rsidP="00140747">
      <w:pPr>
        <w:spacing w:line="0" w:lineRule="atLeast"/>
        <w:jc w:val="left"/>
        <w:rPr>
          <w:rFonts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D01A3" w:rsidRPr="00A41285">
        <w:rPr>
          <w:rFonts w:hAnsi="ＭＳ 明朝" w:hint="eastAsia"/>
          <w:sz w:val="24"/>
          <w:szCs w:val="24"/>
        </w:rPr>
        <w:t>「卓越した技能者の表彰」の候補者</w:t>
      </w:r>
      <w:r w:rsidR="00A41285">
        <w:rPr>
          <w:rFonts w:hAnsi="ＭＳ 明朝" w:hint="eastAsia"/>
          <w:sz w:val="24"/>
          <w:szCs w:val="24"/>
        </w:rPr>
        <w:t>は</w:t>
      </w:r>
      <w:r w:rsidR="006D01A3" w:rsidRPr="00A41285">
        <w:rPr>
          <w:rFonts w:hAnsi="ＭＳ 明朝" w:hint="eastAsia"/>
          <w:sz w:val="24"/>
          <w:szCs w:val="24"/>
        </w:rPr>
        <w:t>、下記事項を理解</w:t>
      </w:r>
      <w:r w:rsidR="00330C9E">
        <w:rPr>
          <w:rFonts w:hAnsi="ＭＳ 明朝" w:hint="eastAsia"/>
          <w:sz w:val="24"/>
          <w:szCs w:val="24"/>
        </w:rPr>
        <w:t>の上</w:t>
      </w:r>
      <w:r w:rsidR="006D01A3" w:rsidRPr="00A41285">
        <w:rPr>
          <w:rFonts w:hAnsi="ＭＳ 明朝" w:hint="eastAsia"/>
          <w:sz w:val="24"/>
          <w:szCs w:val="24"/>
        </w:rPr>
        <w:t>、同意</w:t>
      </w:r>
      <w:r w:rsidR="00A41285">
        <w:rPr>
          <w:rFonts w:hAnsi="ＭＳ 明朝" w:hint="eastAsia"/>
          <w:sz w:val="24"/>
          <w:szCs w:val="24"/>
        </w:rPr>
        <w:t>する</w:t>
      </w:r>
      <w:r w:rsidR="006D01A3" w:rsidRPr="00A41285">
        <w:rPr>
          <w:rFonts w:hAnsi="ＭＳ 明朝" w:hint="eastAsia"/>
          <w:sz w:val="24"/>
          <w:szCs w:val="24"/>
        </w:rPr>
        <w:t>場合に</w:t>
      </w:r>
      <w:r w:rsidR="00A41285">
        <w:rPr>
          <w:rFonts w:hAnsi="ＭＳ 明朝" w:hint="eastAsia"/>
          <w:sz w:val="24"/>
          <w:szCs w:val="24"/>
        </w:rPr>
        <w:t>、</w:t>
      </w:r>
      <w:r w:rsidR="00C86F2A">
        <w:rPr>
          <w:rFonts w:hAnsi="ＭＳ 明朝" w:hint="eastAsia"/>
          <w:sz w:val="24"/>
          <w:szCs w:val="24"/>
        </w:rPr>
        <w:t>職業部門</w:t>
      </w:r>
      <w:r w:rsidR="0063740D">
        <w:rPr>
          <w:rFonts w:hAnsi="ＭＳ 明朝" w:hint="eastAsia"/>
          <w:sz w:val="24"/>
          <w:szCs w:val="24"/>
        </w:rPr>
        <w:t>第</w:t>
      </w:r>
      <w:r w:rsidR="00C86F2A">
        <w:rPr>
          <w:rFonts w:hAnsi="ＭＳ 明朝" w:hint="eastAsia"/>
          <w:sz w:val="24"/>
          <w:szCs w:val="24"/>
        </w:rPr>
        <w:t>2</w:t>
      </w:r>
      <w:ins w:id="3" w:author="作成者">
        <w:r w:rsidR="00371B6D">
          <w:rPr>
            <w:rFonts w:hAnsi="ＭＳ 明朝" w:hint="eastAsia"/>
            <w:sz w:val="24"/>
            <w:szCs w:val="24"/>
          </w:rPr>
          <w:t>1</w:t>
        </w:r>
      </w:ins>
      <w:del w:id="4" w:author="作成者">
        <w:r w:rsidR="00C86F2A" w:rsidDel="00371B6D">
          <w:rPr>
            <w:rFonts w:hAnsi="ＭＳ 明朝" w:hint="eastAsia"/>
            <w:sz w:val="24"/>
            <w:szCs w:val="24"/>
          </w:rPr>
          <w:delText>2</w:delText>
        </w:r>
      </w:del>
      <w:r w:rsidR="00C86F2A">
        <w:rPr>
          <w:rFonts w:hAnsi="ＭＳ 明朝" w:hint="eastAsia"/>
          <w:sz w:val="24"/>
          <w:szCs w:val="24"/>
        </w:rPr>
        <w:t>部門での</w:t>
      </w:r>
      <w:r w:rsidR="006D01A3" w:rsidRPr="00A41285">
        <w:rPr>
          <w:rFonts w:hAnsi="ＭＳ 明朝" w:hint="eastAsia"/>
          <w:sz w:val="24"/>
          <w:szCs w:val="24"/>
        </w:rPr>
        <w:t>推薦が可能</w:t>
      </w:r>
      <w:r w:rsidR="000F2850">
        <w:rPr>
          <w:rFonts w:hAnsi="ＭＳ 明朝" w:hint="eastAsia"/>
          <w:sz w:val="24"/>
          <w:szCs w:val="24"/>
        </w:rPr>
        <w:t>です</w:t>
      </w:r>
      <w:r w:rsidR="006D01A3" w:rsidRPr="00A41285">
        <w:rPr>
          <w:rFonts w:hAnsi="ＭＳ 明朝" w:hint="eastAsia"/>
          <w:sz w:val="24"/>
          <w:szCs w:val="24"/>
        </w:rPr>
        <w:t>。</w:t>
      </w:r>
    </w:p>
    <w:p w14:paraId="0C3811AE" w14:textId="2E0B8234" w:rsidR="00A41285" w:rsidRDefault="005167A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次の</w:t>
      </w:r>
      <w:r w:rsidR="00330C9E">
        <w:rPr>
          <w:rFonts w:hAnsi="ＭＳ 明朝" w:hint="eastAsia"/>
          <w:sz w:val="24"/>
          <w:szCs w:val="24"/>
        </w:rPr>
        <w:t>事項を確認し、</w:t>
      </w:r>
      <w:r w:rsidR="006F7D38">
        <w:rPr>
          <w:rFonts w:hAnsi="ＭＳ 明朝" w:hint="eastAsia"/>
          <w:sz w:val="24"/>
          <w:szCs w:val="24"/>
        </w:rPr>
        <w:t>推薦に</w:t>
      </w:r>
      <w:r w:rsidR="00A41285">
        <w:rPr>
          <w:rFonts w:hAnsi="ＭＳ 明朝" w:hint="eastAsia"/>
          <w:sz w:val="24"/>
          <w:szCs w:val="24"/>
        </w:rPr>
        <w:t>同意</w:t>
      </w:r>
      <w:r w:rsidR="00CB23E5">
        <w:rPr>
          <w:rFonts w:hAnsi="ＭＳ 明朝" w:hint="eastAsia"/>
          <w:sz w:val="24"/>
          <w:szCs w:val="24"/>
        </w:rPr>
        <w:t>す</w:t>
      </w:r>
      <w:r w:rsidR="00A41285">
        <w:rPr>
          <w:rFonts w:hAnsi="ＭＳ 明朝" w:hint="eastAsia"/>
          <w:sz w:val="24"/>
          <w:szCs w:val="24"/>
        </w:rPr>
        <w:t>る場合は、</w:t>
      </w:r>
      <w:r w:rsidR="00D549D5">
        <w:rPr>
          <w:rFonts w:hAnsi="ＭＳ 明朝" w:hint="eastAsia"/>
          <w:sz w:val="24"/>
          <w:szCs w:val="24"/>
        </w:rPr>
        <w:t>本人</w:t>
      </w:r>
      <w:r w:rsidR="00A41285">
        <w:rPr>
          <w:rFonts w:hAnsi="ＭＳ 明朝" w:hint="eastAsia"/>
          <w:sz w:val="24"/>
          <w:szCs w:val="24"/>
        </w:rPr>
        <w:t>署名欄に</w:t>
      </w:r>
      <w:r w:rsidR="00D549D5">
        <w:rPr>
          <w:rFonts w:hAnsi="ＭＳ 明朝" w:hint="eastAsia"/>
          <w:sz w:val="24"/>
          <w:szCs w:val="24"/>
        </w:rPr>
        <w:t>推薦される</w:t>
      </w:r>
      <w:r w:rsidR="00A41285">
        <w:rPr>
          <w:rFonts w:hAnsi="ＭＳ 明朝" w:hint="eastAsia"/>
          <w:sz w:val="24"/>
          <w:szCs w:val="24"/>
        </w:rPr>
        <w:t>本人が</w:t>
      </w:r>
      <w:r w:rsidR="00CB23E5">
        <w:rPr>
          <w:rFonts w:hAnsi="ＭＳ 明朝" w:hint="eastAsia"/>
          <w:sz w:val="24"/>
          <w:szCs w:val="24"/>
        </w:rPr>
        <w:t>自筆で</w:t>
      </w:r>
      <w:r w:rsidR="00A41285">
        <w:rPr>
          <w:rFonts w:hAnsi="ＭＳ 明朝" w:hint="eastAsia"/>
          <w:sz w:val="24"/>
          <w:szCs w:val="24"/>
        </w:rPr>
        <w:t>署名して下さい。</w:t>
      </w:r>
    </w:p>
    <w:p w14:paraId="05646921" w14:textId="77777777" w:rsidR="00522190" w:rsidRPr="00CB23E5" w:rsidRDefault="00522190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F6053AD" w14:textId="38D5D270" w:rsidR="00330C9E" w:rsidRPr="0044539B" w:rsidRDefault="00330C9E" w:rsidP="0044539B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  <w:u w:val="single"/>
        </w:rPr>
      </w:pPr>
      <w:r w:rsidRPr="0044539B">
        <w:rPr>
          <w:rFonts w:hAnsi="ＭＳ 明朝" w:hint="eastAsia"/>
          <w:sz w:val="24"/>
          <w:szCs w:val="24"/>
        </w:rPr>
        <w:t>推薦受付後、候補者の中から審査が行われ被表彰者</w:t>
      </w:r>
      <w:r w:rsidR="00522190" w:rsidRPr="0044539B">
        <w:rPr>
          <w:rFonts w:hAnsi="ＭＳ 明朝" w:hint="eastAsia"/>
          <w:sz w:val="24"/>
          <w:szCs w:val="24"/>
        </w:rPr>
        <w:t>を</w:t>
      </w:r>
      <w:r w:rsidRPr="0044539B">
        <w:rPr>
          <w:rFonts w:hAnsi="ＭＳ 明朝" w:hint="eastAsia"/>
          <w:sz w:val="24"/>
          <w:szCs w:val="24"/>
        </w:rPr>
        <w:t>決定</w:t>
      </w:r>
      <w:r w:rsidR="00522190" w:rsidRPr="0044539B">
        <w:rPr>
          <w:rFonts w:hAnsi="ＭＳ 明朝" w:hint="eastAsia"/>
          <w:sz w:val="24"/>
          <w:szCs w:val="24"/>
        </w:rPr>
        <w:t>し</w:t>
      </w:r>
      <w:r w:rsidRPr="0044539B">
        <w:rPr>
          <w:rFonts w:hAnsi="ＭＳ 明朝" w:hint="eastAsia"/>
          <w:sz w:val="24"/>
          <w:szCs w:val="24"/>
        </w:rPr>
        <w:t>ますが、厚生労働大臣による表彰式</w:t>
      </w:r>
      <w:r w:rsidR="00B166FC" w:rsidRPr="0044539B">
        <w:rPr>
          <w:rFonts w:hAnsi="ＭＳ 明朝" w:hint="eastAsia"/>
          <w:sz w:val="24"/>
          <w:szCs w:val="24"/>
        </w:rPr>
        <w:t>（推薦年の</w:t>
      </w:r>
      <w:r w:rsidR="00B166FC" w:rsidRPr="0044539B">
        <w:rPr>
          <w:rFonts w:hAnsi="ＭＳ 明朝"/>
          <w:sz w:val="24"/>
          <w:szCs w:val="24"/>
        </w:rPr>
        <w:t>11</w:t>
      </w:r>
      <w:r w:rsidR="00B166FC" w:rsidRPr="0044539B">
        <w:rPr>
          <w:rFonts w:hAnsi="ＭＳ 明朝" w:hint="eastAsia"/>
          <w:sz w:val="24"/>
          <w:szCs w:val="24"/>
        </w:rPr>
        <w:t>月頃）</w:t>
      </w:r>
      <w:r w:rsidR="006F7D38" w:rsidRPr="0044539B">
        <w:rPr>
          <w:rFonts w:hAnsi="ＭＳ 明朝" w:hint="eastAsia"/>
          <w:sz w:val="24"/>
          <w:szCs w:val="24"/>
        </w:rPr>
        <w:t>に先立ち</w:t>
      </w:r>
      <w:r w:rsidRPr="0044539B">
        <w:rPr>
          <w:rFonts w:hAnsi="ＭＳ 明朝" w:hint="eastAsia"/>
          <w:sz w:val="24"/>
          <w:szCs w:val="24"/>
        </w:rPr>
        <w:t>、</w:t>
      </w:r>
      <w:r w:rsidRPr="0044539B">
        <w:rPr>
          <w:rFonts w:hAnsi="ＭＳ 明朝" w:hint="eastAsia"/>
          <w:sz w:val="24"/>
          <w:szCs w:val="24"/>
          <w:u w:val="single"/>
        </w:rPr>
        <w:t>推薦の際に提出された写真、氏名、年齢、職種、就業先の事業所名、技能功績等</w:t>
      </w:r>
      <w:r w:rsidR="00B166FC" w:rsidRPr="0044539B">
        <w:rPr>
          <w:rFonts w:hAnsi="ＭＳ 明朝" w:hint="eastAsia"/>
          <w:sz w:val="24"/>
          <w:szCs w:val="24"/>
          <w:u w:val="single"/>
        </w:rPr>
        <w:t>が</w:t>
      </w:r>
      <w:r w:rsidRPr="0044539B">
        <w:rPr>
          <w:rFonts w:hAnsi="ＭＳ 明朝" w:hint="eastAsia"/>
          <w:sz w:val="24"/>
          <w:szCs w:val="24"/>
          <w:u w:val="single"/>
        </w:rPr>
        <w:t>新聞、テレビ等の</w:t>
      </w:r>
      <w:r w:rsidR="004E3AD4">
        <w:rPr>
          <w:rFonts w:hAnsi="ＭＳ 明朝" w:hint="eastAsia"/>
          <w:sz w:val="24"/>
          <w:szCs w:val="24"/>
          <w:u w:val="single"/>
        </w:rPr>
        <w:t>報道機関</w:t>
      </w:r>
      <w:r w:rsidRPr="0044539B">
        <w:rPr>
          <w:rFonts w:hAnsi="ＭＳ 明朝" w:hint="eastAsia"/>
          <w:sz w:val="24"/>
          <w:szCs w:val="24"/>
          <w:u w:val="single"/>
        </w:rPr>
        <w:t>に公表</w:t>
      </w:r>
      <w:r w:rsidR="002818D2" w:rsidRPr="0044539B">
        <w:rPr>
          <w:rFonts w:hAnsi="ＭＳ 明朝" w:hint="eastAsia"/>
          <w:sz w:val="24"/>
          <w:szCs w:val="24"/>
          <w:u w:val="single"/>
        </w:rPr>
        <w:t>され</w:t>
      </w:r>
      <w:r w:rsidRPr="0044539B">
        <w:rPr>
          <w:rFonts w:hAnsi="ＭＳ 明朝" w:hint="eastAsia"/>
          <w:sz w:val="24"/>
          <w:szCs w:val="24"/>
          <w:u w:val="single"/>
        </w:rPr>
        <w:t>、報じられ</w:t>
      </w:r>
      <w:r w:rsidR="00522190" w:rsidRPr="0044539B">
        <w:rPr>
          <w:rFonts w:hAnsi="ＭＳ 明朝" w:hint="eastAsia"/>
          <w:sz w:val="24"/>
          <w:szCs w:val="24"/>
          <w:u w:val="single"/>
        </w:rPr>
        <w:t>ま</w:t>
      </w:r>
      <w:r w:rsidRPr="0044539B">
        <w:rPr>
          <w:rFonts w:hAnsi="ＭＳ 明朝" w:hint="eastAsia"/>
          <w:sz w:val="24"/>
          <w:szCs w:val="24"/>
          <w:u w:val="single"/>
        </w:rPr>
        <w:t>す。</w:t>
      </w:r>
    </w:p>
    <w:p w14:paraId="3B4DACA5" w14:textId="017B8FA5" w:rsidR="00D94BD5" w:rsidRPr="0044539B" w:rsidRDefault="00D94BD5" w:rsidP="0044539B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  <w:u w:val="single"/>
        </w:rPr>
      </w:pPr>
      <w:r w:rsidRPr="0044539B">
        <w:rPr>
          <w:rFonts w:hAnsi="ＭＳ 明朝" w:hint="eastAsia"/>
          <w:sz w:val="24"/>
          <w:szCs w:val="24"/>
          <w:u w:val="single"/>
        </w:rPr>
        <w:t>また、障害の種類、程度等についても公表</w:t>
      </w:r>
      <w:r w:rsidR="00DF0296">
        <w:rPr>
          <w:rFonts w:hAnsi="ＭＳ 明朝" w:hint="eastAsia"/>
          <w:sz w:val="24"/>
          <w:szCs w:val="24"/>
          <w:u w:val="single"/>
        </w:rPr>
        <w:t>され</w:t>
      </w:r>
      <w:r w:rsidRPr="0044539B">
        <w:rPr>
          <w:rFonts w:hAnsi="ＭＳ 明朝" w:hint="eastAsia"/>
          <w:sz w:val="24"/>
          <w:szCs w:val="24"/>
          <w:u w:val="single"/>
        </w:rPr>
        <w:t>ます。</w:t>
      </w:r>
    </w:p>
    <w:p w14:paraId="4E5C5485" w14:textId="4AAF7F3C" w:rsidR="00330C9E" w:rsidRDefault="00330C9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B0EBA6" w14:textId="0121144A" w:rsidR="00231CAC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7929B" wp14:editId="02C8D218">
                <wp:simplePos x="0" y="0"/>
                <wp:positionH relativeFrom="margin">
                  <wp:align>left</wp:align>
                </wp:positionH>
                <wp:positionV relativeFrom="paragraph">
                  <wp:posOffset>102235</wp:posOffset>
                </wp:positionV>
                <wp:extent cx="5410200" cy="4922520"/>
                <wp:effectExtent l="0" t="0" r="1905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492252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D0714" w14:textId="77777777" w:rsidR="00ED7C62" w:rsidRDefault="00ED7C62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007E1F4" w14:textId="1EBB5EBE" w:rsidR="00A4128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推薦及び表彰に係る事項の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署名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150A4021" w14:textId="69A7B3BC" w:rsidR="00D549D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F431D53" w14:textId="19517C03" w:rsidR="00ED7C62" w:rsidRDefault="0092024E" w:rsidP="00F22FC1">
                            <w:pPr>
                              <w:spacing w:line="0" w:lineRule="atLeast"/>
                              <w:ind w:rightChars="109" w:right="229"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A4128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「卓越した技能者の表彰」</w:t>
                            </w:r>
                            <w:r w:rsidR="00CB23E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</w:t>
                            </w:r>
                            <w:r w:rsid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にあたり、</w:t>
                            </w:r>
                          </w:p>
                          <w:p w14:paraId="3486CECD" w14:textId="77777777" w:rsid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654AB61" w14:textId="606A74D9" w:rsidR="00D94BD5" w:rsidRDefault="00D94BD5" w:rsidP="00D94BD5">
                            <w:pPr>
                              <w:spacing w:line="0" w:lineRule="atLeast"/>
                              <w:ind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6F7D38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被表彰者に選出された場合</w:t>
                            </w:r>
                            <w:r w:rsidR="00A4128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は、顔写真、氏名、年齢、職種、就業先の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11C4FF2B" w14:textId="131C7EDB" w:rsidR="00ED7C62" w:rsidRPr="00F22FC1" w:rsidRDefault="00A41285" w:rsidP="00F22FC1">
                            <w:pPr>
                              <w:spacing w:line="0" w:lineRule="atLeast"/>
                              <w:ind w:leftChars="100" w:left="210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事業所名、技能功績</w:t>
                            </w:r>
                            <w:r w:rsidR="00D94B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、障害の種類・程度</w:t>
                            </w:r>
                            <w:r w:rsidR="00CB23E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D549D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について、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プレス発表資料、行政等の広報誌・</w:t>
                            </w:r>
                            <w:r w:rsidR="00DF0296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ウェブサイト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ins w:id="5" w:author="作成者">
                              <w:r w:rsidR="00371B6D">
                                <w:rPr>
                                  <w:rFonts w:hAnsi="ＭＳ 明朝" w:hint="eastAsia"/>
                                  <w:sz w:val="24"/>
                                  <w:szCs w:val="24"/>
                                </w:rPr>
                                <w:t>被</w:t>
                              </w:r>
                            </w:ins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表彰者名簿</w:t>
                            </w:r>
                            <w:r w:rsidR="0092024E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等に掲載されること</w:t>
                            </w:r>
                          </w:p>
                          <w:p w14:paraId="6080C231" w14:textId="77777777" w:rsidR="00231CAC" w:rsidRDefault="00231CAC" w:rsidP="00231CAC">
                            <w:pPr>
                              <w:pStyle w:val="a3"/>
                              <w:spacing w:line="0" w:lineRule="atLeast"/>
                              <w:ind w:leftChars="0" w:left="851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04AC264B" w14:textId="09BE77A3" w:rsidR="00A41285" w:rsidRP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上記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ついて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理解</w:t>
                            </w:r>
                            <w:r w:rsidR="007775BB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の上、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同意します。</w:t>
                            </w:r>
                          </w:p>
                          <w:p w14:paraId="5B45B6EE" w14:textId="77777777" w:rsidR="00A41285" w:rsidRPr="0092024E" w:rsidRDefault="00A41285" w:rsidP="00A4128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C879E55" w14:textId="485F2669" w:rsidR="00A41285" w:rsidRPr="0092024E" w:rsidRDefault="00A41285" w:rsidP="006F7D38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令和　</w:t>
                            </w:r>
                            <w:r w:rsidR="000B2085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年　　月　　日</w:t>
                            </w:r>
                          </w:p>
                          <w:p w14:paraId="5F50E874" w14:textId="77777777" w:rsidR="00DF0296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0C158DC1" w14:textId="77777777" w:rsidR="00DF0296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304E821" w14:textId="5D0635F1" w:rsidR="00A41285" w:rsidRPr="0092024E" w:rsidRDefault="00DF0296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　</w:t>
                            </w:r>
                            <w:r w:rsidR="00967862" w:rsidRPr="00967862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被推薦者</w:t>
                            </w:r>
                            <w:r w:rsidR="00A4128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本人署名　</w:t>
                            </w:r>
                            <w:r w:rsidR="00891F6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</w:t>
                            </w:r>
                            <w:r w:rsidR="00D549D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A4128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</w:t>
                            </w:r>
                          </w:p>
                          <w:p w14:paraId="44D3BD6D" w14:textId="77777777" w:rsidR="0092024E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  <w:p w14:paraId="6C053C74" w14:textId="1FE83EB8" w:rsidR="00A41285" w:rsidRPr="0092024E" w:rsidRDefault="0092024E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6E1849AA" w14:textId="6F118CEF" w:rsidR="00D549D5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CB23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被推薦者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本人の署名が困難な場合）</w:t>
                            </w:r>
                          </w:p>
                          <w:p w14:paraId="04C295CA" w14:textId="77777777" w:rsidR="00CB23E5" w:rsidRPr="00CB23E5" w:rsidRDefault="00CB23E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E52198" w14:textId="0D4B3D73" w:rsidR="0092024E" w:rsidRDefault="00522190" w:rsidP="0044539B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2219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推薦者との関係　　　　　　　　　</w:t>
                            </w:r>
                          </w:p>
                          <w:p w14:paraId="5305C876" w14:textId="77777777" w:rsidR="00330C9E" w:rsidRPr="0092024E" w:rsidRDefault="00330C9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7F9F63C" w14:textId="1A8111F6" w:rsidR="0092024E" w:rsidRDefault="0092024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代理人署名　　　　　　　　　　　　　　　　　　　　</w:t>
                            </w:r>
                          </w:p>
                          <w:p w14:paraId="03943A63" w14:textId="6890936C" w:rsidR="00140747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D747D90" w14:textId="77777777" w:rsidR="00140747" w:rsidRPr="0092024E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7929B" id="正方形/長方形 1" o:spid="_x0000_s1026" style="position:absolute;left:0;text-align:left;margin-left:0;margin-top:8.05pt;width:426pt;height:387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" fillcolor="white [3201]" strokecolor="black [3213]">
                <v:textbox>
                  <w:txbxContent>
                    <w:p w14:paraId="6FAD0714" w14:textId="77777777" w:rsidR="00ED7C62" w:rsidRDefault="00ED7C62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007E1F4" w14:textId="1EBB5EBE" w:rsidR="00A4128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【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推薦及び表彰に係る事項の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同意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・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>署名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】</w:t>
                      </w:r>
                    </w:p>
                    <w:p w14:paraId="150A4021" w14:textId="69A7B3BC" w:rsidR="00D549D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F431D53" w14:textId="19517C03" w:rsidR="00ED7C62" w:rsidRDefault="0092024E" w:rsidP="00F22FC1">
                      <w:pPr>
                        <w:spacing w:line="0" w:lineRule="atLeast"/>
                        <w:ind w:rightChars="109" w:right="229"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A41285">
                        <w:rPr>
                          <w:rFonts w:hAnsi="ＭＳ 明朝" w:hint="eastAsia"/>
                          <w:sz w:val="24"/>
                          <w:szCs w:val="24"/>
                        </w:rPr>
                        <w:t>「卓越した技能者の表彰」</w:t>
                      </w:r>
                      <w:r w:rsidR="00CB23E5">
                        <w:rPr>
                          <w:rFonts w:hAnsi="ＭＳ 明朝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推薦</w:t>
                      </w:r>
                      <w:r w:rsid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にあたり、</w:t>
                      </w:r>
                    </w:p>
                    <w:p w14:paraId="3486CECD" w14:textId="77777777" w:rsid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654AB61" w14:textId="606A74D9" w:rsidR="00D94BD5" w:rsidRDefault="00D94BD5" w:rsidP="00D94BD5">
                      <w:pPr>
                        <w:spacing w:line="0" w:lineRule="atLeast"/>
                        <w:ind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="006F7D38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被表彰者に選出された場合</w:t>
                      </w:r>
                      <w:r w:rsidR="00A4128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は、顔写真、氏名、年齢、職種、就業先の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11C4FF2B" w14:textId="131C7EDB" w:rsidR="00ED7C62" w:rsidRPr="00F22FC1" w:rsidRDefault="00A41285" w:rsidP="00F22FC1">
                      <w:pPr>
                        <w:spacing w:line="0" w:lineRule="atLeast"/>
                        <w:ind w:leftChars="100" w:left="210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事業所名、技能功績</w:t>
                      </w:r>
                      <w:r w:rsidR="00D94BD5">
                        <w:rPr>
                          <w:rFonts w:hAnsi="ＭＳ 明朝" w:hint="eastAsia"/>
                          <w:sz w:val="24"/>
                          <w:szCs w:val="24"/>
                        </w:rPr>
                        <w:t>、障害の種類・程度</w:t>
                      </w:r>
                      <w:r w:rsidR="00CB23E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</w:t>
                      </w:r>
                      <w:r w:rsidR="00D549D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について、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プレス発表資料、行政等の広報誌・</w:t>
                      </w:r>
                      <w:r w:rsidR="00DF0296">
                        <w:rPr>
                          <w:rFonts w:hAnsi="ＭＳ 明朝" w:hint="eastAsia"/>
                          <w:sz w:val="24"/>
                          <w:szCs w:val="24"/>
                        </w:rPr>
                        <w:t>ウェブサイト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ins w:id="6" w:author="作成者">
                        <w:r w:rsidR="00371B6D">
                          <w:rPr>
                            <w:rFonts w:hAnsi="ＭＳ 明朝" w:hint="eastAsia"/>
                            <w:sz w:val="24"/>
                            <w:szCs w:val="24"/>
                          </w:rPr>
                          <w:t>被</w:t>
                        </w:r>
                      </w:ins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表彰者名簿</w:t>
                      </w:r>
                      <w:r w:rsidR="0092024E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等に掲載されること</w:t>
                      </w:r>
                    </w:p>
                    <w:p w14:paraId="6080C231" w14:textId="77777777" w:rsidR="00231CAC" w:rsidRDefault="00231CAC" w:rsidP="00231CAC">
                      <w:pPr>
                        <w:pStyle w:val="a3"/>
                        <w:spacing w:line="0" w:lineRule="atLeast"/>
                        <w:ind w:leftChars="0" w:left="851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04AC264B" w14:textId="09BE77A3" w:rsidR="00A41285" w:rsidRP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上記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ついて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理解</w:t>
                      </w:r>
                      <w:r w:rsidR="007775BB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の上、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同意します。</w:t>
                      </w:r>
                    </w:p>
                    <w:p w14:paraId="5B45B6EE" w14:textId="77777777" w:rsidR="00A41285" w:rsidRPr="0092024E" w:rsidRDefault="00A41285" w:rsidP="00A4128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C879E55" w14:textId="485F2669" w:rsidR="00A41285" w:rsidRPr="0092024E" w:rsidRDefault="00A41285" w:rsidP="006F7D38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令和　</w:t>
                      </w:r>
                      <w:r w:rsidR="000B2085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年　　月　　日</w:t>
                      </w:r>
                    </w:p>
                    <w:p w14:paraId="5F50E874" w14:textId="77777777" w:rsidR="00DF0296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0C158DC1" w14:textId="77777777" w:rsidR="00DF0296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2304E821" w14:textId="5D0635F1" w:rsidR="00A41285" w:rsidRPr="0092024E" w:rsidRDefault="00DF0296" w:rsidP="00D549D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　　　</w:t>
                      </w:r>
                      <w:r w:rsidR="00967862" w:rsidRPr="00967862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被推薦者</w:t>
                      </w:r>
                      <w:r w:rsidR="00A4128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本人署名　</w:t>
                      </w:r>
                      <w:r w:rsidR="00891F6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　　　</w:t>
                      </w:r>
                      <w:r w:rsidR="00D549D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A4128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</w:t>
                      </w:r>
                    </w:p>
                    <w:p w14:paraId="44D3BD6D" w14:textId="77777777" w:rsidR="0092024E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</w:p>
                    <w:p w14:paraId="6C053C74" w14:textId="1FE83EB8" w:rsidR="00A41285" w:rsidRPr="0092024E" w:rsidRDefault="0092024E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6E1849AA" w14:textId="6F118CEF" w:rsidR="00D549D5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CB23E5">
                        <w:rPr>
                          <w:rFonts w:hint="eastAsia"/>
                          <w:sz w:val="24"/>
                          <w:szCs w:val="24"/>
                        </w:rPr>
                        <w:t>被推薦者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本人の署名が困難な場合）</w:t>
                      </w:r>
                    </w:p>
                    <w:p w14:paraId="04C295CA" w14:textId="77777777" w:rsidR="00CB23E5" w:rsidRPr="00CB23E5" w:rsidRDefault="00CB23E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46E52198" w14:textId="0D4B3D73" w:rsidR="0092024E" w:rsidRDefault="00522190" w:rsidP="0044539B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2219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推薦者との関係　　　　　　　　　</w:t>
                      </w:r>
                    </w:p>
                    <w:p w14:paraId="5305C876" w14:textId="77777777" w:rsidR="00330C9E" w:rsidRPr="0092024E" w:rsidRDefault="00330C9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7F9F63C" w14:textId="1A8111F6" w:rsidR="0092024E" w:rsidRDefault="0092024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代理人署名　　　　　　　　　　　　　　　　　　　　</w:t>
                      </w:r>
                    </w:p>
                    <w:p w14:paraId="03943A63" w14:textId="6890936C" w:rsidR="00140747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D747D90" w14:textId="77777777" w:rsidR="00140747" w:rsidRPr="0092024E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6DF3B8" w14:textId="330AE0AD" w:rsidR="00231CAC" w:rsidRPr="00330C9E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C0EF736" w14:textId="467E94D9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41256C" w14:textId="29446A4D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7BEA56C0" w14:textId="25BD524B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9E82FA0" w14:textId="13BC0B9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CB17F48" w14:textId="01454FC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685A88B" w14:textId="609FBB81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AE929FD" w14:textId="0DFCBEDB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432996C" w14:textId="1434911D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AFC6F3" w14:textId="557021B5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C9F6E4" w14:textId="6411765F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CF709C9" w14:textId="7C3F0D60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19F12645" w14:textId="5355EB6C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2357D94" w14:textId="791F6D74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5B70169" w14:textId="4EAD319E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5555223" w14:textId="153CFD75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FD424D4" w14:textId="2BA7F0B4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4C9F464" w14:textId="29DA88C7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BDF663" w14:textId="75A2015D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31B3EF9" w14:textId="274BCFC5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B53CB91" w14:textId="77777777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9555415" w14:textId="335236B0" w:rsidR="0092024E" w:rsidRPr="007775BB" w:rsidRDefault="0092024E" w:rsidP="007775BB">
      <w:pPr>
        <w:pStyle w:val="a3"/>
        <w:tabs>
          <w:tab w:val="left" w:pos="567"/>
        </w:tabs>
        <w:spacing w:line="0" w:lineRule="atLeast"/>
        <w:ind w:leftChars="133" w:left="519" w:hangingChars="100" w:hanging="240"/>
        <w:jc w:val="left"/>
        <w:rPr>
          <w:rFonts w:hAnsi="ＭＳ 明朝"/>
          <w:sz w:val="24"/>
          <w:szCs w:val="24"/>
        </w:rPr>
      </w:pPr>
    </w:p>
    <w:p w14:paraId="30C4136E" w14:textId="77777777" w:rsidR="00A41285" w:rsidRPr="00A41285" w:rsidRDefault="00A41285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bookmarkEnd w:id="0"/>
    <w:p w14:paraId="3E7951C6" w14:textId="33EDBE94" w:rsidR="006D01A3" w:rsidRPr="00A41285" w:rsidRDefault="006D01A3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sectPr w:rsidR="006D01A3" w:rsidRPr="00A41285" w:rsidSect="00F1207E">
      <w:pgSz w:w="11906" w:h="16838" w:code="9"/>
      <w:pgMar w:top="1531" w:right="1701" w:bottom="1531" w:left="1701" w:header="851" w:footer="992" w:gutter="0"/>
      <w:pgNumType w:start="55"/>
      <w:cols w:space="425"/>
      <w:docGrid w:type="lines" w:linePitch="5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E23288" w14:textId="77777777" w:rsidR="00FF37C2" w:rsidRDefault="00FF37C2" w:rsidP="002B7E61">
      <w:r>
        <w:separator/>
      </w:r>
    </w:p>
  </w:endnote>
  <w:endnote w:type="continuationSeparator" w:id="0">
    <w:p w14:paraId="57E0EE62" w14:textId="77777777" w:rsidR="00FF37C2" w:rsidRDefault="00FF37C2" w:rsidP="002B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FF5F3" w14:textId="77777777" w:rsidR="00FF37C2" w:rsidRDefault="00FF37C2" w:rsidP="002B7E61">
      <w:r>
        <w:separator/>
      </w:r>
    </w:p>
  </w:footnote>
  <w:footnote w:type="continuationSeparator" w:id="0">
    <w:p w14:paraId="210EED78" w14:textId="77777777" w:rsidR="00FF37C2" w:rsidRDefault="00FF37C2" w:rsidP="002B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5863CC"/>
    <w:multiLevelType w:val="hybridMultilevel"/>
    <w:tmpl w:val="9AB0DBCA"/>
    <w:lvl w:ilvl="0" w:tplc="1C80B342">
      <w:numFmt w:val="bullet"/>
      <w:lvlText w:val="＊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E5C41C88"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88360B3C">
      <w:numFmt w:val="bullet"/>
      <w:lvlText w:val="■"/>
      <w:lvlJc w:val="left"/>
      <w:pPr>
        <w:ind w:left="144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CEC65F1"/>
    <w:multiLevelType w:val="hybridMultilevel"/>
    <w:tmpl w:val="5B1A8542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B72097B"/>
    <w:multiLevelType w:val="hybridMultilevel"/>
    <w:tmpl w:val="7CBCD400"/>
    <w:lvl w:ilvl="0" w:tplc="EE4A5104">
      <w:start w:val="1"/>
      <w:numFmt w:val="decimalEnclosedCircle"/>
      <w:lvlText w:val="%1"/>
      <w:lvlJc w:val="left"/>
      <w:pPr>
        <w:ind w:left="10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7" w:tentative="1">
      <w:start w:val="1"/>
      <w:numFmt w:val="aiueoFullWidth"/>
      <w:lvlText w:val="(%5)"/>
      <w:lvlJc w:val="left"/>
      <w:pPr>
        <w:ind w:left="28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7" w:tentative="1">
      <w:start w:val="1"/>
      <w:numFmt w:val="aiueoFullWidth"/>
      <w:lvlText w:val="(%8)"/>
      <w:lvlJc w:val="left"/>
      <w:pPr>
        <w:ind w:left="40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7" w:hanging="420"/>
      </w:pPr>
    </w:lvl>
  </w:abstractNum>
  <w:abstractNum w:abstractNumId="3" w15:restartNumberingAfterBreak="0">
    <w:nsid w:val="7E27656D"/>
    <w:multiLevelType w:val="hybridMultilevel"/>
    <w:tmpl w:val="C6A688A4"/>
    <w:lvl w:ilvl="0" w:tplc="CD68A96C">
      <w:start w:val="1"/>
      <w:numFmt w:val="decimal"/>
      <w:lvlText w:val="(%1)"/>
      <w:lvlJc w:val="left"/>
      <w:pPr>
        <w:ind w:left="825" w:hanging="720"/>
      </w:pPr>
      <w:rPr>
        <w:rFonts w:hint="eastAsia"/>
        <w:sz w:val="21"/>
        <w:u w:val="none"/>
      </w:rPr>
    </w:lvl>
    <w:lvl w:ilvl="1" w:tplc="7E6A138A">
      <w:start w:val="1"/>
      <w:numFmt w:val="decimalEnclosedCircle"/>
      <w:lvlText w:val="%2"/>
      <w:lvlJc w:val="left"/>
      <w:pPr>
        <w:ind w:left="885" w:hanging="360"/>
      </w:pPr>
      <w:rPr>
        <w:rFonts w:ascii="ＭＳ 明朝" w:eastAsia="ＭＳ 明朝" w:hAnsi="ＭＳ 明朝" w:hint="eastAsia"/>
        <w:b w:val="0"/>
        <w:bCs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525212363">
    <w:abstractNumId w:val="3"/>
  </w:num>
  <w:num w:numId="2" w16cid:durableId="180556973">
    <w:abstractNumId w:val="0"/>
  </w:num>
  <w:num w:numId="3" w16cid:durableId="425805031">
    <w:abstractNumId w:val="2"/>
  </w:num>
  <w:num w:numId="4" w16cid:durableId="1986009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trackRevisions/>
  <w:defaultTabStop w:val="840"/>
  <w:drawingGridVerticalSpacing w:val="57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61"/>
    <w:rsid w:val="000B2085"/>
    <w:rsid w:val="000E52E4"/>
    <w:rsid w:val="000F2850"/>
    <w:rsid w:val="0010135A"/>
    <w:rsid w:val="0011295C"/>
    <w:rsid w:val="0013552E"/>
    <w:rsid w:val="00140747"/>
    <w:rsid w:val="00157245"/>
    <w:rsid w:val="001830BF"/>
    <w:rsid w:val="00184D39"/>
    <w:rsid w:val="001F2486"/>
    <w:rsid w:val="00201C6E"/>
    <w:rsid w:val="0022617E"/>
    <w:rsid w:val="00231CAC"/>
    <w:rsid w:val="00276160"/>
    <w:rsid w:val="002818D2"/>
    <w:rsid w:val="002A7483"/>
    <w:rsid w:val="002B7E61"/>
    <w:rsid w:val="00330C9E"/>
    <w:rsid w:val="00371B6D"/>
    <w:rsid w:val="003B143F"/>
    <w:rsid w:val="00402540"/>
    <w:rsid w:val="004034FF"/>
    <w:rsid w:val="004355FC"/>
    <w:rsid w:val="0044539B"/>
    <w:rsid w:val="004B19E3"/>
    <w:rsid w:val="004E3AD4"/>
    <w:rsid w:val="005167AE"/>
    <w:rsid w:val="00522190"/>
    <w:rsid w:val="00571824"/>
    <w:rsid w:val="00593C2E"/>
    <w:rsid w:val="005C3E19"/>
    <w:rsid w:val="00603750"/>
    <w:rsid w:val="0063740D"/>
    <w:rsid w:val="006D01A3"/>
    <w:rsid w:val="006E1EFB"/>
    <w:rsid w:val="006F7D38"/>
    <w:rsid w:val="00730738"/>
    <w:rsid w:val="00740EDC"/>
    <w:rsid w:val="00751209"/>
    <w:rsid w:val="007775BB"/>
    <w:rsid w:val="007E080F"/>
    <w:rsid w:val="007F0A8B"/>
    <w:rsid w:val="00810885"/>
    <w:rsid w:val="00880AE4"/>
    <w:rsid w:val="00891A35"/>
    <w:rsid w:val="00891F60"/>
    <w:rsid w:val="008B3E81"/>
    <w:rsid w:val="008F19CF"/>
    <w:rsid w:val="008F307E"/>
    <w:rsid w:val="00905F1A"/>
    <w:rsid w:val="0092024E"/>
    <w:rsid w:val="009310EB"/>
    <w:rsid w:val="00967862"/>
    <w:rsid w:val="00987A02"/>
    <w:rsid w:val="00991CFF"/>
    <w:rsid w:val="009B0B65"/>
    <w:rsid w:val="009F73D3"/>
    <w:rsid w:val="00A03A24"/>
    <w:rsid w:val="00A41285"/>
    <w:rsid w:val="00A57F9D"/>
    <w:rsid w:val="00A67949"/>
    <w:rsid w:val="00A81138"/>
    <w:rsid w:val="00AC79E7"/>
    <w:rsid w:val="00B166FC"/>
    <w:rsid w:val="00B42B9E"/>
    <w:rsid w:val="00B65E52"/>
    <w:rsid w:val="00C86F2A"/>
    <w:rsid w:val="00C93464"/>
    <w:rsid w:val="00C97010"/>
    <w:rsid w:val="00CB23E5"/>
    <w:rsid w:val="00D1060F"/>
    <w:rsid w:val="00D10E85"/>
    <w:rsid w:val="00D27C31"/>
    <w:rsid w:val="00D549D5"/>
    <w:rsid w:val="00D94BD5"/>
    <w:rsid w:val="00DB63E2"/>
    <w:rsid w:val="00DB7793"/>
    <w:rsid w:val="00DD05F6"/>
    <w:rsid w:val="00DF0296"/>
    <w:rsid w:val="00E34727"/>
    <w:rsid w:val="00E42587"/>
    <w:rsid w:val="00E440F8"/>
    <w:rsid w:val="00E64927"/>
    <w:rsid w:val="00E84B48"/>
    <w:rsid w:val="00ED7C62"/>
    <w:rsid w:val="00F1207E"/>
    <w:rsid w:val="00F20A82"/>
    <w:rsid w:val="00F22FC1"/>
    <w:rsid w:val="00F241B3"/>
    <w:rsid w:val="00FD452F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8E8C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E6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E6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1CAC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1CAC"/>
    <w:rPr>
      <w:rFonts w:ascii="ＭＳ 明朝" w:eastAsia="ＭＳ 明朝"/>
    </w:rPr>
  </w:style>
  <w:style w:type="paragraph" w:styleId="a8">
    <w:name w:val="Revision"/>
    <w:hidden/>
    <w:uiPriority w:val="99"/>
    <w:semiHidden/>
    <w:rsid w:val="00C97010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335681FB23F374293649DDF313DF078" ma:contentTypeVersion="15" ma:contentTypeDescription="新しいドキュメントを作成します。" ma:contentTypeScope="" ma:versionID="ee1b73342c484697f071a93ade032180">
  <xsd:schema xmlns:xsd="http://www.w3.org/2001/XMLSchema" xmlns:xs="http://www.w3.org/2001/XMLSchema" xmlns:p="http://schemas.microsoft.com/office/2006/metadata/properties" xmlns:ns2="3d44c8ac-039a-4195-8d49-abd72f071ad9" xmlns:ns3="263dbbe5-076b-4606-a03b-9598f5f2f35a" targetNamespace="http://schemas.microsoft.com/office/2006/metadata/properties" ma:root="true" ma:fieldsID="83cf914f6f9b53f5841190dbb2026c13" ns2:_="" ns3:_="">
    <xsd:import namespace="3d44c8ac-039a-4195-8d49-abd72f071ad9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44c8ac-039a-4195-8d49-abd72f071ad9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8fc2c1e1-7237-4531-8a47-eeb416e7cb1a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3d44c8ac-039a-4195-8d49-abd72f071ad9">
      <UserInfo>
        <DisplayName/>
        <AccountId xsi:nil="true"/>
        <AccountType/>
      </UserInfo>
    </Owner>
    <lcf76f155ced4ddcb4097134ff3c332f xmlns="3d44c8ac-039a-4195-8d49-abd72f071ad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8E3329-DA52-4B74-8AE9-09380FA69D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44c8ac-039a-4195-8d49-abd72f071ad9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08AD28-DC9E-4804-BD7C-2F27F0B12D5C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3d44c8ac-039a-4195-8d49-abd72f071ad9"/>
  </ds:schemaRefs>
</ds:datastoreItem>
</file>

<file path=customXml/itemProps3.xml><?xml version="1.0" encoding="utf-8"?>
<ds:datastoreItem xmlns:ds="http://schemas.openxmlformats.org/officeDocument/2006/customXml" ds:itemID="{1000088E-6E35-4EEE-A69A-40001072FB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2023-12-22T08:20:00Z</dcterms:created>
  <dcterms:modified xsi:type="dcterms:W3CDTF">2025-11-19T08:22:00Z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0x0101004335681FB23F374293649DDF313DF078</vt:lpwstr>
  </property>
  <property fmtid="{D5CDD505-2E9C-101B-9397-08002B2CF9AE}" pid="3" name="MediaServiceImageTags">
    <vt:lpwstr/>
  </property>
</Properties>
</file>