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A5F0F" w14:textId="10774E25" w:rsidR="001F1EA0" w:rsidRPr="00525980" w:rsidRDefault="00570E0F" w:rsidP="00B90CCE">
      <w:pPr>
        <w:pStyle w:val="a5"/>
        <w:jc w:val="center"/>
        <w:rPr>
          <w:rFonts w:asciiTheme="minorEastAsia" w:eastAsiaTheme="minorEastAsia" w:hAnsiTheme="minorEastAsia"/>
          <w:sz w:val="28"/>
          <w:szCs w:val="28"/>
          <w:lang w:eastAsia="ja-JP"/>
        </w:rPr>
      </w:pPr>
      <w:r w:rsidRPr="00525980">
        <w:rPr>
          <w:rFonts w:asciiTheme="minorEastAsia" w:eastAsiaTheme="minorEastAsia" w:hAnsiTheme="minorEastAsia"/>
          <w:sz w:val="28"/>
          <w:szCs w:val="28"/>
          <w:lang w:eastAsia="ja-JP"/>
        </w:rPr>
        <w:t>高額障害福祉サービス等給付費の給付要件確認に関する届出書</w:t>
      </w:r>
    </w:p>
    <w:p w14:paraId="1ADDA595" w14:textId="77777777" w:rsidR="001F1EA0" w:rsidRPr="00525980" w:rsidRDefault="001F1EA0">
      <w:pPr>
        <w:pStyle w:val="a3"/>
        <w:spacing w:before="6"/>
        <w:rPr>
          <w:rFonts w:asciiTheme="minorEastAsia" w:eastAsiaTheme="minorEastAsia" w:hAnsiTheme="minorEastAsia"/>
          <w:sz w:val="21"/>
          <w:szCs w:val="21"/>
          <w:lang w:eastAsia="ja-JP"/>
        </w:rPr>
      </w:pPr>
    </w:p>
    <w:p w14:paraId="44260485" w14:textId="68B3F936" w:rsidR="001F1EA0" w:rsidRPr="002456A7" w:rsidRDefault="00B90CCE">
      <w:pPr>
        <w:tabs>
          <w:tab w:val="left" w:pos="2666"/>
          <w:tab w:val="left" w:pos="3326"/>
        </w:tabs>
        <w:spacing w:before="69"/>
        <w:ind w:left="862"/>
        <w:rPr>
          <w:rFonts w:asciiTheme="minorEastAsia" w:eastAsiaTheme="minorEastAsia" w:hAnsiTheme="minorEastAsia"/>
          <w:sz w:val="21"/>
          <w:szCs w:val="21"/>
          <w:lang w:eastAsia="ja-JP"/>
        </w:rPr>
      </w:pPr>
      <w:r w:rsidRPr="00525980">
        <w:rPr>
          <w:rFonts w:asciiTheme="minorEastAsia" w:eastAsiaTheme="minorEastAsia" w:hAnsiTheme="minorEastAsia" w:hint="eastAsia"/>
          <w:sz w:val="21"/>
          <w:szCs w:val="21"/>
          <w:bdr w:val="single" w:sz="4" w:space="0" w:color="auto"/>
          <w:lang w:eastAsia="ja-JP"/>
        </w:rPr>
        <w:t>市町村長名</w:t>
      </w:r>
      <w:r w:rsidR="002456A7">
        <w:rPr>
          <w:rFonts w:asciiTheme="minorEastAsia" w:eastAsiaTheme="minorEastAsia" w:hAnsiTheme="minorEastAsia" w:hint="eastAsia"/>
          <w:sz w:val="21"/>
          <w:szCs w:val="21"/>
          <w:bdr w:val="single" w:sz="4" w:space="0" w:color="auto"/>
          <w:lang w:eastAsia="ja-JP"/>
        </w:rPr>
        <w:t xml:space="preserve">　様</w:t>
      </w:r>
    </w:p>
    <w:p w14:paraId="608FF230" w14:textId="3300EB2D" w:rsidR="001F1EA0" w:rsidRPr="00525980" w:rsidRDefault="008B12D7">
      <w:pPr>
        <w:pStyle w:val="a3"/>
        <w:spacing w:before="72"/>
        <w:ind w:left="561" w:right="861" w:firstLine="200"/>
        <w:rPr>
          <w:rFonts w:asciiTheme="minorEastAsia" w:eastAsiaTheme="minorEastAsia" w:hAnsiTheme="minorEastAsia"/>
          <w:sz w:val="21"/>
          <w:szCs w:val="21"/>
          <w:lang w:eastAsia="ja-JP"/>
        </w:rPr>
      </w:pPr>
      <w:r>
        <w:rPr>
          <w:noProof/>
          <w:sz w:val="22"/>
          <w:szCs w:val="22"/>
        </w:rPr>
        <w:pict w14:anchorId="766D9227">
          <v:shapetype id="_x0000_t202" coordsize="21600,21600" o:spt="202" path="m,l,21600r21600,l21600,xe">
            <v:stroke joinstyle="miter"/>
            <v:path gradientshapeok="t" o:connecttype="rect"/>
          </v:shapetype>
          <v:shape id="_x0000_s1049" type="#_x0000_t202" style="position:absolute;left:0;text-align:left;margin-left:29.1pt;margin-top:2.75pt;width:519.2pt;height:27.95pt;z-index:251666432;visibility:visible;mso-wrap-distance-left:9pt;mso-wrap-distance-top:0;mso-wrap-distance-right:9pt;mso-wrap-distance-bottom:0;mso-position-horizontal-relative:text;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" fillcolor="#92d050" strokecolor="#92d050">
            <v:fill opacity="52428f"/>
            <v:textbox inset="5.85pt,.7pt,5.85pt,.7pt">
              <w:txbxContent>
                <w:p w14:paraId="2BB27EB2" w14:textId="44C87BC0" w:rsidR="00F040D2" w:rsidRPr="00A660A6" w:rsidRDefault="00F040D2" w:rsidP="00D7689B">
                  <w:pPr>
                    <w:jc w:val="center"/>
                    <w:rPr>
                      <w:rFonts w:asciiTheme="majorEastAsia" w:eastAsiaTheme="majorEastAsia" w:hAnsiTheme="majorEastAsia"/>
                      <w:b/>
                      <w:bCs/>
                      <w:color w:val="FFFFFF"/>
                      <w:sz w:val="24"/>
                      <w:szCs w:val="24"/>
                    </w:rPr>
                  </w:pPr>
                  <w:r w:rsidRPr="00A660A6">
                    <w:rPr>
                      <w:rFonts w:asciiTheme="majorEastAsia" w:eastAsiaTheme="majorEastAsia" w:hAnsiTheme="majorEastAsia" w:hint="eastAsia"/>
                      <w:b/>
                      <w:bCs/>
                      <w:color w:val="FFFFFF"/>
                      <w:sz w:val="24"/>
                      <w:szCs w:val="24"/>
                    </w:rPr>
                    <w:t>固定文言１</w:t>
                  </w:r>
                </w:p>
              </w:txbxContent>
            </v:textbox>
          </v:shape>
        </w:pict>
      </w:r>
      <w:r w:rsidR="00570E0F" w:rsidRPr="00525980">
        <w:rPr>
          <w:rFonts w:asciiTheme="minorEastAsia" w:eastAsiaTheme="minorEastAsia" w:hAnsiTheme="minorEastAsia"/>
          <w:sz w:val="21"/>
          <w:szCs w:val="21"/>
          <w:lang w:eastAsia="ja-JP"/>
        </w:rPr>
        <w:t>次のとおり障害者の日常生活及び社会生活を総合的に支援するための法律施行令第四十三条の五第六項に規定</w:t>
      </w:r>
      <w:r w:rsidR="00570E0F" w:rsidRPr="00525980">
        <w:rPr>
          <w:rFonts w:asciiTheme="minorEastAsia" w:eastAsiaTheme="minorEastAsia" w:hAnsiTheme="minorEastAsia"/>
          <w:spacing w:val="80"/>
          <w:sz w:val="21"/>
          <w:szCs w:val="21"/>
          <w:lang w:eastAsia="ja-JP"/>
        </w:rPr>
        <w:t xml:space="preserve"> </w:t>
      </w:r>
      <w:r w:rsidR="00570E0F" w:rsidRPr="00525980">
        <w:rPr>
          <w:rFonts w:asciiTheme="minorEastAsia" w:eastAsiaTheme="minorEastAsia" w:hAnsiTheme="minorEastAsia"/>
          <w:w w:val="105"/>
          <w:sz w:val="21"/>
          <w:szCs w:val="21"/>
          <w:lang w:eastAsia="ja-JP"/>
        </w:rPr>
        <w:t>される高額障害福祉サービス等給付費の給付要件確認のため、関係書類を添えて届出します。</w:t>
      </w:r>
    </w:p>
    <w:p w14:paraId="0D4AFEDF" w14:textId="5CDDBB27" w:rsidR="001F1EA0" w:rsidRPr="00525980" w:rsidRDefault="00570E0F">
      <w:pPr>
        <w:pStyle w:val="a3"/>
        <w:tabs>
          <w:tab w:val="left" w:pos="7774"/>
          <w:tab w:val="left" w:pos="8774"/>
          <w:tab w:val="left" w:pos="9574"/>
          <w:tab w:val="left" w:pos="10374"/>
        </w:tabs>
        <w:spacing w:before="159" w:after="29"/>
        <w:ind w:left="6374"/>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届出年月日</w:t>
      </w:r>
      <w:proofErr w:type="spellEnd"/>
      <w:r w:rsidRPr="00525980">
        <w:rPr>
          <w:rFonts w:asciiTheme="minorEastAsia" w:eastAsiaTheme="minorEastAsia" w:hAnsiTheme="minorEastAsia"/>
          <w:sz w:val="21"/>
          <w:szCs w:val="21"/>
        </w:rPr>
        <w:tab/>
      </w:r>
      <w:r w:rsidRPr="00525980">
        <w:rPr>
          <w:rFonts w:asciiTheme="minorEastAsia" w:eastAsiaTheme="minorEastAsia" w:hAnsiTheme="minorEastAsia"/>
          <w:sz w:val="21"/>
          <w:szCs w:val="21"/>
        </w:rPr>
        <w:tab/>
        <w:t>年</w:t>
      </w:r>
      <w:r w:rsidRPr="00525980">
        <w:rPr>
          <w:rFonts w:asciiTheme="minorEastAsia" w:eastAsiaTheme="minorEastAsia" w:hAnsiTheme="minorEastAsia"/>
          <w:sz w:val="21"/>
          <w:szCs w:val="21"/>
        </w:rPr>
        <w:tab/>
        <w:t>月</w:t>
      </w:r>
      <w:r w:rsidRPr="00525980">
        <w:rPr>
          <w:rFonts w:asciiTheme="minorEastAsia" w:eastAsiaTheme="minorEastAsia" w:hAnsiTheme="minorEastAsia"/>
          <w:sz w:val="21"/>
          <w:szCs w:val="21"/>
        </w:rPr>
        <w:tab/>
        <w:t>日</w:t>
      </w:r>
    </w:p>
    <w:tbl>
      <w:tblPr>
        <w:tblStyle w:val="TableNormal"/>
        <w:tblW w:w="0" w:type="auto"/>
        <w:tblInd w:w="8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364"/>
        <w:gridCol w:w="4470"/>
        <w:gridCol w:w="571"/>
        <w:gridCol w:w="572"/>
        <w:gridCol w:w="295"/>
        <w:gridCol w:w="295"/>
        <w:gridCol w:w="295"/>
        <w:gridCol w:w="295"/>
        <w:gridCol w:w="295"/>
        <w:gridCol w:w="295"/>
        <w:gridCol w:w="295"/>
        <w:gridCol w:w="295"/>
        <w:gridCol w:w="295"/>
        <w:gridCol w:w="419"/>
      </w:tblGrid>
      <w:tr w:rsidR="00624791" w:rsidRPr="00525980" w14:paraId="1E655738" w14:textId="77777777" w:rsidTr="00563721">
        <w:trPr>
          <w:trHeight w:val="254"/>
        </w:trPr>
        <w:tc>
          <w:tcPr>
            <w:tcW w:w="1364" w:type="dxa"/>
            <w:tcBorders>
              <w:bottom w:val="dotted" w:sz="6" w:space="0" w:color="000000"/>
            </w:tcBorders>
            <w:vAlign w:val="center"/>
          </w:tcPr>
          <w:p w14:paraId="11207161" w14:textId="77777777" w:rsidR="00624791" w:rsidRPr="00525980" w:rsidRDefault="00624791" w:rsidP="00563721">
            <w:pPr>
              <w:pStyle w:val="TableParagraph"/>
              <w:spacing w:before="153"/>
              <w:ind w:left="47"/>
              <w:jc w:val="center"/>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フリガナ</w:t>
            </w:r>
            <w:proofErr w:type="spellEnd"/>
          </w:p>
        </w:tc>
        <w:tc>
          <w:tcPr>
            <w:tcW w:w="4470" w:type="dxa"/>
            <w:tcBorders>
              <w:bottom w:val="dotted" w:sz="6" w:space="0" w:color="000000"/>
            </w:tcBorders>
          </w:tcPr>
          <w:p w14:paraId="3405E137" w14:textId="3BE0F74F" w:rsidR="00624791" w:rsidRPr="00525980" w:rsidRDefault="00624791">
            <w:pPr>
              <w:pStyle w:val="TableParagraph"/>
              <w:spacing w:before="33" w:line="253" w:lineRule="exact"/>
              <w:ind w:left="136"/>
              <w:rPr>
                <w:rFonts w:asciiTheme="minorEastAsia" w:eastAsiaTheme="minorEastAsia" w:hAnsiTheme="minorEastAsia"/>
                <w:sz w:val="21"/>
                <w:szCs w:val="21"/>
              </w:rPr>
            </w:pPr>
          </w:p>
        </w:tc>
        <w:tc>
          <w:tcPr>
            <w:tcW w:w="4217" w:type="dxa"/>
            <w:gridSpan w:val="12"/>
            <w:vAlign w:val="center"/>
          </w:tcPr>
          <w:p w14:paraId="609DBCEA" w14:textId="1200E561" w:rsidR="00624791" w:rsidRPr="00525980" w:rsidRDefault="00624791" w:rsidP="00344C85">
            <w:pPr>
              <w:pStyle w:val="TableParagraph"/>
              <w:spacing w:before="33" w:line="253" w:lineRule="exact"/>
              <w:ind w:left="36"/>
              <w:jc w:val="center"/>
              <w:rPr>
                <w:rFonts w:asciiTheme="minorEastAsia" w:eastAsiaTheme="minorEastAsia" w:hAnsiTheme="minorEastAsia"/>
                <w:sz w:val="21"/>
                <w:szCs w:val="21"/>
              </w:rPr>
            </w:pPr>
            <w:r w:rsidRPr="00626058">
              <w:rPr>
                <w:rFonts w:asciiTheme="minorEastAsia" w:eastAsiaTheme="minorEastAsia" w:hAnsiTheme="minorEastAsia"/>
                <w:spacing w:val="36"/>
                <w:sz w:val="21"/>
                <w:szCs w:val="21"/>
                <w:fitText w:val="3800" w:id="-1804277247"/>
              </w:rPr>
              <w:t>①</w:t>
            </w:r>
            <w:proofErr w:type="spellStart"/>
            <w:r w:rsidRPr="00626058">
              <w:rPr>
                <w:rFonts w:asciiTheme="minorEastAsia" w:eastAsiaTheme="minorEastAsia" w:hAnsiTheme="minorEastAsia"/>
                <w:spacing w:val="36"/>
                <w:sz w:val="21"/>
                <w:szCs w:val="21"/>
                <w:fitText w:val="3800" w:id="-1804277247"/>
              </w:rPr>
              <w:t>障害者総合支援法</w:t>
            </w:r>
            <w:proofErr w:type="spellEnd"/>
            <w:r w:rsidRPr="00626058">
              <w:rPr>
                <w:rFonts w:asciiTheme="minorEastAsia" w:eastAsiaTheme="minorEastAsia" w:hAnsiTheme="minorEastAsia"/>
                <w:spacing w:val="36"/>
                <w:sz w:val="21"/>
                <w:szCs w:val="21"/>
                <w:fitText w:val="3800" w:id="-1804277247"/>
              </w:rPr>
              <w:t xml:space="preserve"> ②</w:t>
            </w:r>
            <w:proofErr w:type="spellStart"/>
            <w:r w:rsidRPr="00626058">
              <w:rPr>
                <w:rFonts w:asciiTheme="minorEastAsia" w:eastAsiaTheme="minorEastAsia" w:hAnsiTheme="minorEastAsia"/>
                <w:spacing w:val="36"/>
                <w:sz w:val="21"/>
                <w:szCs w:val="21"/>
                <w:fitText w:val="3800" w:id="-1804277247"/>
              </w:rPr>
              <w:t>介護保険</w:t>
            </w:r>
            <w:r w:rsidRPr="00626058">
              <w:rPr>
                <w:rFonts w:asciiTheme="minorEastAsia" w:eastAsiaTheme="minorEastAsia" w:hAnsiTheme="minorEastAsia"/>
                <w:spacing w:val="5"/>
                <w:sz w:val="21"/>
                <w:szCs w:val="21"/>
                <w:fitText w:val="3800" w:id="-1804277247"/>
              </w:rPr>
              <w:t>法</w:t>
            </w:r>
            <w:proofErr w:type="spellEnd"/>
          </w:p>
        </w:tc>
      </w:tr>
      <w:tr w:rsidR="00624791" w:rsidRPr="00525980" w14:paraId="6948E58C" w14:textId="77777777" w:rsidTr="00836D4B">
        <w:trPr>
          <w:trHeight w:val="387"/>
        </w:trPr>
        <w:tc>
          <w:tcPr>
            <w:tcW w:w="1364" w:type="dxa"/>
            <w:vMerge w:val="restart"/>
            <w:tcBorders>
              <w:top w:val="dotted" w:sz="6" w:space="0" w:color="000000"/>
            </w:tcBorders>
          </w:tcPr>
          <w:p w14:paraId="7B7CA99F" w14:textId="77777777" w:rsidR="00716FD9" w:rsidRDefault="00624791" w:rsidP="00344C85">
            <w:pPr>
              <w:pStyle w:val="TableParagraph"/>
              <w:spacing w:before="153"/>
              <w:ind w:left="47"/>
              <w:jc w:val="distribute"/>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対象候補者</w:t>
            </w:r>
            <w:proofErr w:type="spellEnd"/>
          </w:p>
          <w:p w14:paraId="2C848305" w14:textId="611B9DAC" w:rsidR="00624791" w:rsidRPr="00525980" w:rsidRDefault="00624791" w:rsidP="00344C85">
            <w:pPr>
              <w:pStyle w:val="TableParagraph"/>
              <w:spacing w:before="153"/>
              <w:ind w:left="47"/>
              <w:jc w:val="distribute"/>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氏名</w:t>
            </w:r>
            <w:proofErr w:type="spellEnd"/>
          </w:p>
        </w:tc>
        <w:tc>
          <w:tcPr>
            <w:tcW w:w="4470" w:type="dxa"/>
            <w:vMerge w:val="restart"/>
            <w:tcBorders>
              <w:top w:val="dotted" w:sz="6" w:space="0" w:color="000000"/>
            </w:tcBorders>
          </w:tcPr>
          <w:p w14:paraId="7E09D61B" w14:textId="1F48A9B0" w:rsidR="00624791" w:rsidRPr="00525980" w:rsidRDefault="00624791" w:rsidP="00017417">
            <w:pPr>
              <w:pStyle w:val="TableParagraph"/>
              <w:ind w:left="7"/>
              <w:rPr>
                <w:rFonts w:asciiTheme="minorEastAsia" w:eastAsiaTheme="minorEastAsia" w:hAnsiTheme="minorEastAsia"/>
                <w:sz w:val="21"/>
                <w:szCs w:val="21"/>
              </w:rPr>
            </w:pPr>
          </w:p>
        </w:tc>
        <w:tc>
          <w:tcPr>
            <w:tcW w:w="1143" w:type="dxa"/>
            <w:gridSpan w:val="2"/>
          </w:tcPr>
          <w:p w14:paraId="58C0DDCD" w14:textId="6421D0F3" w:rsidR="00624791" w:rsidRPr="00525980" w:rsidRDefault="00624791" w:rsidP="00836D4B">
            <w:pPr>
              <w:pStyle w:val="TableParagraph"/>
              <w:spacing w:before="133"/>
              <w:ind w:left="266"/>
              <w:jc w:val="both"/>
              <w:rPr>
                <w:rFonts w:asciiTheme="minorEastAsia" w:eastAsiaTheme="minorEastAsia" w:hAnsiTheme="minorEastAsia"/>
                <w:sz w:val="21"/>
                <w:szCs w:val="21"/>
              </w:rPr>
            </w:pPr>
            <w:proofErr w:type="spellStart"/>
            <w:r w:rsidRPr="00626058">
              <w:rPr>
                <w:rFonts w:asciiTheme="minorEastAsia" w:eastAsiaTheme="minorEastAsia" w:hAnsiTheme="minorEastAsia"/>
                <w:spacing w:val="180"/>
                <w:sz w:val="21"/>
                <w:szCs w:val="21"/>
                <w:fitText w:val="600" w:id="-1804276992"/>
              </w:rPr>
              <w:t>制</w:t>
            </w:r>
            <w:r w:rsidRPr="00626058">
              <w:rPr>
                <w:rFonts w:asciiTheme="minorEastAsia" w:eastAsiaTheme="minorEastAsia" w:hAnsiTheme="minorEastAsia"/>
                <w:sz w:val="21"/>
                <w:szCs w:val="21"/>
                <w:fitText w:val="600" w:id="-1804276992"/>
              </w:rPr>
              <w:t>度</w:t>
            </w:r>
            <w:proofErr w:type="spellEnd"/>
          </w:p>
        </w:tc>
        <w:tc>
          <w:tcPr>
            <w:tcW w:w="3074" w:type="dxa"/>
            <w:gridSpan w:val="10"/>
          </w:tcPr>
          <w:p w14:paraId="7A09E952" w14:textId="77777777" w:rsidR="00624791" w:rsidRPr="00525980" w:rsidRDefault="00624791" w:rsidP="00836D4B">
            <w:pPr>
              <w:pStyle w:val="TableParagraph"/>
              <w:spacing w:before="133"/>
              <w:ind w:left="65"/>
              <w:jc w:val="both"/>
              <w:rPr>
                <w:rFonts w:asciiTheme="minorEastAsia" w:eastAsiaTheme="minorEastAsia" w:hAnsiTheme="minorEastAsia"/>
                <w:sz w:val="21"/>
                <w:szCs w:val="21"/>
                <w:lang w:eastAsia="ja-JP"/>
              </w:rPr>
            </w:pPr>
            <w:r w:rsidRPr="00525980">
              <w:rPr>
                <w:rFonts w:asciiTheme="minorEastAsia" w:eastAsiaTheme="minorEastAsia" w:hAnsiTheme="minorEastAsia"/>
                <w:sz w:val="21"/>
                <w:szCs w:val="21"/>
                <w:lang w:eastAsia="ja-JP"/>
              </w:rPr>
              <w:t>受給者証番号・被保険者証番号</w:t>
            </w:r>
          </w:p>
        </w:tc>
      </w:tr>
      <w:tr w:rsidR="00624791" w:rsidRPr="00525980" w14:paraId="2E89B843" w14:textId="77777777" w:rsidTr="00DB4DD1">
        <w:trPr>
          <w:trHeight w:val="466"/>
        </w:trPr>
        <w:tc>
          <w:tcPr>
            <w:tcW w:w="1364" w:type="dxa"/>
            <w:vMerge/>
            <w:tcBorders>
              <w:top w:val="nil"/>
            </w:tcBorders>
          </w:tcPr>
          <w:p w14:paraId="2C9B2851" w14:textId="77777777" w:rsidR="00624791" w:rsidRPr="00525980" w:rsidRDefault="00624791" w:rsidP="00344C85">
            <w:pPr>
              <w:jc w:val="distribute"/>
              <w:rPr>
                <w:rFonts w:asciiTheme="minorEastAsia" w:eastAsiaTheme="minorEastAsia" w:hAnsiTheme="minorEastAsia"/>
                <w:sz w:val="21"/>
                <w:szCs w:val="21"/>
                <w:lang w:eastAsia="ja-JP"/>
              </w:rPr>
            </w:pPr>
          </w:p>
        </w:tc>
        <w:tc>
          <w:tcPr>
            <w:tcW w:w="4470" w:type="dxa"/>
            <w:vMerge/>
          </w:tcPr>
          <w:p w14:paraId="116146E8" w14:textId="77777777" w:rsidR="00624791" w:rsidRPr="00525980" w:rsidRDefault="00624791">
            <w:pPr>
              <w:rPr>
                <w:rFonts w:asciiTheme="minorEastAsia" w:eastAsiaTheme="minorEastAsia" w:hAnsiTheme="minorEastAsia"/>
                <w:sz w:val="21"/>
                <w:szCs w:val="21"/>
                <w:lang w:eastAsia="ja-JP"/>
              </w:rPr>
            </w:pPr>
          </w:p>
        </w:tc>
        <w:tc>
          <w:tcPr>
            <w:tcW w:w="1143" w:type="dxa"/>
            <w:gridSpan w:val="2"/>
          </w:tcPr>
          <w:p w14:paraId="5BE9EDC6" w14:textId="77777777" w:rsidR="00624791" w:rsidRPr="00525980" w:rsidRDefault="00624791">
            <w:pPr>
              <w:pStyle w:val="TableParagraph"/>
              <w:spacing w:before="113"/>
              <w:ind w:left="6"/>
              <w:jc w:val="center"/>
              <w:rPr>
                <w:rFonts w:asciiTheme="minorEastAsia" w:eastAsiaTheme="minorEastAsia" w:hAnsiTheme="minorEastAsia"/>
                <w:sz w:val="21"/>
                <w:szCs w:val="21"/>
              </w:rPr>
            </w:pPr>
            <w:r w:rsidRPr="00525980">
              <w:rPr>
                <w:rFonts w:asciiTheme="minorEastAsia" w:eastAsiaTheme="minorEastAsia" w:hAnsiTheme="minorEastAsia"/>
                <w:sz w:val="21"/>
                <w:szCs w:val="21"/>
              </w:rPr>
              <w:t>①</w:t>
            </w:r>
          </w:p>
        </w:tc>
        <w:tc>
          <w:tcPr>
            <w:tcW w:w="295" w:type="dxa"/>
          </w:tcPr>
          <w:p w14:paraId="3853A750" w14:textId="06AAA7A2" w:rsidR="00624791" w:rsidRPr="00525980" w:rsidRDefault="00624791">
            <w:pPr>
              <w:pStyle w:val="TableParagraph"/>
              <w:spacing w:before="125"/>
              <w:ind w:right="84"/>
              <w:jc w:val="right"/>
              <w:rPr>
                <w:rFonts w:asciiTheme="minorEastAsia" w:eastAsiaTheme="minorEastAsia" w:hAnsiTheme="minorEastAsia"/>
                <w:sz w:val="21"/>
                <w:szCs w:val="21"/>
              </w:rPr>
            </w:pPr>
          </w:p>
        </w:tc>
        <w:tc>
          <w:tcPr>
            <w:tcW w:w="295" w:type="dxa"/>
          </w:tcPr>
          <w:p w14:paraId="7C466E7E" w14:textId="2762718B" w:rsidR="00624791" w:rsidRPr="00525980" w:rsidRDefault="00624791">
            <w:pPr>
              <w:pStyle w:val="TableParagraph"/>
              <w:spacing w:before="125"/>
              <w:ind w:right="2"/>
              <w:jc w:val="center"/>
              <w:rPr>
                <w:rFonts w:asciiTheme="minorEastAsia" w:eastAsiaTheme="minorEastAsia" w:hAnsiTheme="minorEastAsia"/>
                <w:sz w:val="21"/>
                <w:szCs w:val="21"/>
              </w:rPr>
            </w:pPr>
          </w:p>
        </w:tc>
        <w:tc>
          <w:tcPr>
            <w:tcW w:w="295" w:type="dxa"/>
          </w:tcPr>
          <w:p w14:paraId="3509CE16" w14:textId="3BD9A381" w:rsidR="00624791" w:rsidRPr="00525980" w:rsidRDefault="00624791">
            <w:pPr>
              <w:pStyle w:val="TableParagraph"/>
              <w:spacing w:before="125"/>
              <w:ind w:left="81"/>
              <w:rPr>
                <w:rFonts w:asciiTheme="minorEastAsia" w:eastAsiaTheme="minorEastAsia" w:hAnsiTheme="minorEastAsia"/>
                <w:sz w:val="21"/>
                <w:szCs w:val="21"/>
              </w:rPr>
            </w:pPr>
          </w:p>
        </w:tc>
        <w:tc>
          <w:tcPr>
            <w:tcW w:w="295" w:type="dxa"/>
          </w:tcPr>
          <w:p w14:paraId="5433F4A3" w14:textId="373D0AF1" w:rsidR="00624791" w:rsidRPr="00525980" w:rsidRDefault="00624791">
            <w:pPr>
              <w:pStyle w:val="TableParagraph"/>
              <w:spacing w:before="125"/>
              <w:ind w:right="3"/>
              <w:jc w:val="center"/>
              <w:rPr>
                <w:rFonts w:asciiTheme="minorEastAsia" w:eastAsiaTheme="minorEastAsia" w:hAnsiTheme="minorEastAsia"/>
                <w:sz w:val="21"/>
                <w:szCs w:val="21"/>
              </w:rPr>
            </w:pPr>
          </w:p>
        </w:tc>
        <w:tc>
          <w:tcPr>
            <w:tcW w:w="295" w:type="dxa"/>
          </w:tcPr>
          <w:p w14:paraId="683CF877" w14:textId="2E5613A9" w:rsidR="00624791" w:rsidRPr="00525980" w:rsidRDefault="00624791">
            <w:pPr>
              <w:pStyle w:val="TableParagraph"/>
              <w:spacing w:before="125"/>
              <w:ind w:right="4"/>
              <w:jc w:val="center"/>
              <w:rPr>
                <w:rFonts w:asciiTheme="minorEastAsia" w:eastAsiaTheme="minorEastAsia" w:hAnsiTheme="minorEastAsia"/>
                <w:sz w:val="21"/>
                <w:szCs w:val="21"/>
              </w:rPr>
            </w:pPr>
          </w:p>
        </w:tc>
        <w:tc>
          <w:tcPr>
            <w:tcW w:w="295" w:type="dxa"/>
          </w:tcPr>
          <w:p w14:paraId="0614D29D" w14:textId="041B81FA" w:rsidR="00624791" w:rsidRPr="00525980" w:rsidRDefault="00624791">
            <w:pPr>
              <w:pStyle w:val="TableParagraph"/>
              <w:spacing w:before="125"/>
              <w:ind w:left="80"/>
              <w:rPr>
                <w:rFonts w:asciiTheme="minorEastAsia" w:eastAsiaTheme="minorEastAsia" w:hAnsiTheme="minorEastAsia"/>
                <w:sz w:val="21"/>
                <w:szCs w:val="21"/>
              </w:rPr>
            </w:pPr>
          </w:p>
        </w:tc>
        <w:tc>
          <w:tcPr>
            <w:tcW w:w="295" w:type="dxa"/>
          </w:tcPr>
          <w:p w14:paraId="67E07B4B" w14:textId="20F22253" w:rsidR="00624791" w:rsidRPr="00525980" w:rsidRDefault="00624791">
            <w:pPr>
              <w:pStyle w:val="TableParagraph"/>
              <w:spacing w:before="125"/>
              <w:ind w:right="5"/>
              <w:jc w:val="center"/>
              <w:rPr>
                <w:rFonts w:asciiTheme="minorEastAsia" w:eastAsiaTheme="minorEastAsia" w:hAnsiTheme="minorEastAsia"/>
                <w:sz w:val="21"/>
                <w:szCs w:val="21"/>
              </w:rPr>
            </w:pPr>
          </w:p>
        </w:tc>
        <w:tc>
          <w:tcPr>
            <w:tcW w:w="295" w:type="dxa"/>
          </w:tcPr>
          <w:p w14:paraId="29E6D72C" w14:textId="764DC7AD" w:rsidR="00624791" w:rsidRPr="00525980" w:rsidRDefault="00624791">
            <w:pPr>
              <w:pStyle w:val="TableParagraph"/>
              <w:spacing w:before="125"/>
              <w:ind w:right="6"/>
              <w:jc w:val="center"/>
              <w:rPr>
                <w:rFonts w:asciiTheme="minorEastAsia" w:eastAsiaTheme="minorEastAsia" w:hAnsiTheme="minorEastAsia"/>
                <w:sz w:val="21"/>
                <w:szCs w:val="21"/>
              </w:rPr>
            </w:pPr>
          </w:p>
        </w:tc>
        <w:tc>
          <w:tcPr>
            <w:tcW w:w="295" w:type="dxa"/>
          </w:tcPr>
          <w:p w14:paraId="17D96E2E" w14:textId="76500146" w:rsidR="00624791" w:rsidRPr="00525980" w:rsidRDefault="00624791">
            <w:pPr>
              <w:pStyle w:val="TableParagraph"/>
              <w:spacing w:before="125"/>
              <w:ind w:left="79"/>
              <w:rPr>
                <w:rFonts w:asciiTheme="minorEastAsia" w:eastAsiaTheme="minorEastAsia" w:hAnsiTheme="minorEastAsia"/>
                <w:sz w:val="21"/>
                <w:szCs w:val="21"/>
              </w:rPr>
            </w:pPr>
          </w:p>
        </w:tc>
        <w:tc>
          <w:tcPr>
            <w:tcW w:w="419" w:type="dxa"/>
          </w:tcPr>
          <w:p w14:paraId="0B64A139" w14:textId="0228E7C4" w:rsidR="00624791" w:rsidRPr="00525980" w:rsidRDefault="00624791">
            <w:pPr>
              <w:pStyle w:val="TableParagraph"/>
              <w:spacing w:before="125"/>
              <w:ind w:right="8"/>
              <w:jc w:val="center"/>
              <w:rPr>
                <w:rFonts w:asciiTheme="minorEastAsia" w:eastAsiaTheme="minorEastAsia" w:hAnsiTheme="minorEastAsia"/>
                <w:sz w:val="21"/>
                <w:szCs w:val="21"/>
              </w:rPr>
            </w:pPr>
          </w:p>
        </w:tc>
      </w:tr>
      <w:tr w:rsidR="00B90CCE" w:rsidRPr="00525980" w14:paraId="64737CB1" w14:textId="77777777" w:rsidTr="00DB4DD1">
        <w:trPr>
          <w:trHeight w:val="466"/>
        </w:trPr>
        <w:tc>
          <w:tcPr>
            <w:tcW w:w="1364" w:type="dxa"/>
          </w:tcPr>
          <w:p w14:paraId="6BFAF96B" w14:textId="2D8D537B" w:rsidR="00B90CCE" w:rsidRPr="00525980" w:rsidRDefault="00B90CCE" w:rsidP="00344C85">
            <w:pPr>
              <w:pStyle w:val="TableParagraph"/>
              <w:spacing w:before="113"/>
              <w:ind w:right="36"/>
              <w:jc w:val="distribute"/>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生年月日</w:t>
            </w:r>
            <w:proofErr w:type="spellEnd"/>
          </w:p>
        </w:tc>
        <w:tc>
          <w:tcPr>
            <w:tcW w:w="4470" w:type="dxa"/>
          </w:tcPr>
          <w:p w14:paraId="163F65F3" w14:textId="4BBD57BC" w:rsidR="00B90CCE" w:rsidRPr="00525980" w:rsidRDefault="00B90CCE" w:rsidP="00017417">
            <w:pPr>
              <w:pStyle w:val="TableParagraph"/>
              <w:spacing w:before="113"/>
              <w:rPr>
                <w:rFonts w:asciiTheme="minorEastAsia" w:eastAsiaTheme="minorEastAsia" w:hAnsiTheme="minorEastAsia"/>
                <w:sz w:val="21"/>
                <w:szCs w:val="21"/>
              </w:rPr>
            </w:pPr>
          </w:p>
        </w:tc>
        <w:tc>
          <w:tcPr>
            <w:tcW w:w="1143" w:type="dxa"/>
            <w:gridSpan w:val="2"/>
          </w:tcPr>
          <w:p w14:paraId="1936DA4B" w14:textId="77777777" w:rsidR="00B90CCE" w:rsidRPr="00525980" w:rsidRDefault="00B90CCE">
            <w:pPr>
              <w:pStyle w:val="TableParagraph"/>
              <w:spacing w:before="113"/>
              <w:ind w:left="6"/>
              <w:jc w:val="center"/>
              <w:rPr>
                <w:rFonts w:asciiTheme="minorEastAsia" w:eastAsiaTheme="minorEastAsia" w:hAnsiTheme="minorEastAsia"/>
                <w:sz w:val="21"/>
                <w:szCs w:val="21"/>
              </w:rPr>
            </w:pPr>
            <w:r w:rsidRPr="00525980">
              <w:rPr>
                <w:rFonts w:asciiTheme="minorEastAsia" w:eastAsiaTheme="minorEastAsia" w:hAnsiTheme="minorEastAsia"/>
                <w:sz w:val="21"/>
                <w:szCs w:val="21"/>
              </w:rPr>
              <w:t>②</w:t>
            </w:r>
          </w:p>
        </w:tc>
        <w:tc>
          <w:tcPr>
            <w:tcW w:w="295" w:type="dxa"/>
          </w:tcPr>
          <w:p w14:paraId="68613FDE" w14:textId="0612BC64" w:rsidR="00B90CCE" w:rsidRPr="00525980" w:rsidRDefault="00B90CCE">
            <w:pPr>
              <w:pStyle w:val="TableParagraph"/>
              <w:spacing w:before="125"/>
              <w:ind w:right="84"/>
              <w:jc w:val="right"/>
              <w:rPr>
                <w:rFonts w:asciiTheme="minorEastAsia" w:eastAsiaTheme="minorEastAsia" w:hAnsiTheme="minorEastAsia"/>
                <w:sz w:val="21"/>
                <w:szCs w:val="21"/>
              </w:rPr>
            </w:pPr>
          </w:p>
        </w:tc>
        <w:tc>
          <w:tcPr>
            <w:tcW w:w="295" w:type="dxa"/>
          </w:tcPr>
          <w:p w14:paraId="75DC1291" w14:textId="2B1CAC82" w:rsidR="00B90CCE" w:rsidRPr="00525980" w:rsidRDefault="00B90CCE">
            <w:pPr>
              <w:pStyle w:val="TableParagraph"/>
              <w:spacing w:before="125"/>
              <w:ind w:right="2"/>
              <w:jc w:val="center"/>
              <w:rPr>
                <w:rFonts w:asciiTheme="minorEastAsia" w:eastAsiaTheme="minorEastAsia" w:hAnsiTheme="minorEastAsia"/>
                <w:sz w:val="21"/>
                <w:szCs w:val="21"/>
              </w:rPr>
            </w:pPr>
          </w:p>
        </w:tc>
        <w:tc>
          <w:tcPr>
            <w:tcW w:w="295" w:type="dxa"/>
          </w:tcPr>
          <w:p w14:paraId="16C14C99" w14:textId="30F110C2" w:rsidR="00B90CCE" w:rsidRPr="00525980" w:rsidRDefault="00B90CCE">
            <w:pPr>
              <w:pStyle w:val="TableParagraph"/>
              <w:spacing w:before="125"/>
              <w:ind w:left="81"/>
              <w:rPr>
                <w:rFonts w:asciiTheme="minorEastAsia" w:eastAsiaTheme="minorEastAsia" w:hAnsiTheme="minorEastAsia"/>
                <w:sz w:val="21"/>
                <w:szCs w:val="21"/>
              </w:rPr>
            </w:pPr>
          </w:p>
        </w:tc>
        <w:tc>
          <w:tcPr>
            <w:tcW w:w="295" w:type="dxa"/>
          </w:tcPr>
          <w:p w14:paraId="10A4503E" w14:textId="69A66EAF" w:rsidR="00B90CCE" w:rsidRPr="00525980" w:rsidRDefault="00B90CCE">
            <w:pPr>
              <w:pStyle w:val="TableParagraph"/>
              <w:spacing w:before="125"/>
              <w:ind w:right="3"/>
              <w:jc w:val="center"/>
              <w:rPr>
                <w:rFonts w:asciiTheme="minorEastAsia" w:eastAsiaTheme="minorEastAsia" w:hAnsiTheme="minorEastAsia"/>
                <w:sz w:val="21"/>
                <w:szCs w:val="21"/>
              </w:rPr>
            </w:pPr>
          </w:p>
        </w:tc>
        <w:tc>
          <w:tcPr>
            <w:tcW w:w="295" w:type="dxa"/>
          </w:tcPr>
          <w:p w14:paraId="0AA71904" w14:textId="7411CB05" w:rsidR="00B90CCE" w:rsidRPr="00525980" w:rsidRDefault="00B90CCE">
            <w:pPr>
              <w:pStyle w:val="TableParagraph"/>
              <w:spacing w:before="125"/>
              <w:ind w:right="4"/>
              <w:jc w:val="center"/>
              <w:rPr>
                <w:rFonts w:asciiTheme="minorEastAsia" w:eastAsiaTheme="minorEastAsia" w:hAnsiTheme="minorEastAsia"/>
                <w:sz w:val="21"/>
                <w:szCs w:val="21"/>
              </w:rPr>
            </w:pPr>
          </w:p>
        </w:tc>
        <w:tc>
          <w:tcPr>
            <w:tcW w:w="295" w:type="dxa"/>
          </w:tcPr>
          <w:p w14:paraId="477774A9" w14:textId="3463CF3B" w:rsidR="00B90CCE" w:rsidRPr="00525980" w:rsidRDefault="00B90CCE">
            <w:pPr>
              <w:pStyle w:val="TableParagraph"/>
              <w:spacing w:before="125"/>
              <w:ind w:left="80"/>
              <w:rPr>
                <w:rFonts w:asciiTheme="minorEastAsia" w:eastAsiaTheme="minorEastAsia" w:hAnsiTheme="minorEastAsia"/>
                <w:sz w:val="21"/>
                <w:szCs w:val="21"/>
              </w:rPr>
            </w:pPr>
          </w:p>
        </w:tc>
        <w:tc>
          <w:tcPr>
            <w:tcW w:w="295" w:type="dxa"/>
          </w:tcPr>
          <w:p w14:paraId="4CC358CD" w14:textId="199997DE" w:rsidR="00B90CCE" w:rsidRPr="00525980" w:rsidRDefault="00B90CCE">
            <w:pPr>
              <w:pStyle w:val="TableParagraph"/>
              <w:spacing w:before="125"/>
              <w:ind w:right="5"/>
              <w:jc w:val="center"/>
              <w:rPr>
                <w:rFonts w:asciiTheme="minorEastAsia" w:eastAsiaTheme="minorEastAsia" w:hAnsiTheme="minorEastAsia"/>
                <w:sz w:val="21"/>
                <w:szCs w:val="21"/>
              </w:rPr>
            </w:pPr>
          </w:p>
        </w:tc>
        <w:tc>
          <w:tcPr>
            <w:tcW w:w="295" w:type="dxa"/>
          </w:tcPr>
          <w:p w14:paraId="7D328F67" w14:textId="6659AEF3" w:rsidR="00B90CCE" w:rsidRPr="00525980" w:rsidRDefault="00B90CCE">
            <w:pPr>
              <w:pStyle w:val="TableParagraph"/>
              <w:spacing w:before="125"/>
              <w:ind w:right="6"/>
              <w:jc w:val="center"/>
              <w:rPr>
                <w:rFonts w:asciiTheme="minorEastAsia" w:eastAsiaTheme="minorEastAsia" w:hAnsiTheme="minorEastAsia"/>
                <w:sz w:val="21"/>
                <w:szCs w:val="21"/>
              </w:rPr>
            </w:pPr>
          </w:p>
        </w:tc>
        <w:tc>
          <w:tcPr>
            <w:tcW w:w="295" w:type="dxa"/>
          </w:tcPr>
          <w:p w14:paraId="17B467F1" w14:textId="47035827" w:rsidR="00B90CCE" w:rsidRPr="00525980" w:rsidRDefault="00B90CCE">
            <w:pPr>
              <w:pStyle w:val="TableParagraph"/>
              <w:spacing w:before="125"/>
              <w:ind w:left="79"/>
              <w:rPr>
                <w:rFonts w:asciiTheme="minorEastAsia" w:eastAsiaTheme="minorEastAsia" w:hAnsiTheme="minorEastAsia"/>
                <w:sz w:val="21"/>
                <w:szCs w:val="21"/>
              </w:rPr>
            </w:pPr>
          </w:p>
        </w:tc>
        <w:tc>
          <w:tcPr>
            <w:tcW w:w="419" w:type="dxa"/>
          </w:tcPr>
          <w:p w14:paraId="7F045666" w14:textId="5BEDA5ED" w:rsidR="00B90CCE" w:rsidRPr="00525980" w:rsidRDefault="00B90CCE">
            <w:pPr>
              <w:pStyle w:val="TableParagraph"/>
              <w:spacing w:before="125"/>
              <w:ind w:right="8"/>
              <w:jc w:val="center"/>
              <w:rPr>
                <w:rFonts w:asciiTheme="minorEastAsia" w:eastAsiaTheme="minorEastAsia" w:hAnsiTheme="minorEastAsia"/>
                <w:sz w:val="21"/>
                <w:szCs w:val="21"/>
              </w:rPr>
            </w:pPr>
          </w:p>
        </w:tc>
      </w:tr>
      <w:tr w:rsidR="001F1EA0" w:rsidRPr="00525980" w14:paraId="30AD1B92" w14:textId="77777777" w:rsidTr="00DB4DD1">
        <w:trPr>
          <w:trHeight w:val="466"/>
        </w:trPr>
        <w:tc>
          <w:tcPr>
            <w:tcW w:w="1364" w:type="dxa"/>
          </w:tcPr>
          <w:p w14:paraId="3D837309" w14:textId="77777777" w:rsidR="001F1EA0" w:rsidRPr="00525980" w:rsidRDefault="00570E0F" w:rsidP="00344C85">
            <w:pPr>
              <w:pStyle w:val="TableParagraph"/>
              <w:spacing w:before="153"/>
              <w:ind w:left="47"/>
              <w:jc w:val="distribute"/>
              <w:rPr>
                <w:rFonts w:asciiTheme="minorEastAsia" w:eastAsiaTheme="minorEastAsia" w:hAnsiTheme="minorEastAsia"/>
                <w:sz w:val="21"/>
                <w:szCs w:val="21"/>
              </w:rPr>
            </w:pPr>
            <w:r w:rsidRPr="00525980">
              <w:rPr>
                <w:rFonts w:asciiTheme="minorEastAsia" w:eastAsiaTheme="minorEastAsia" w:hAnsiTheme="minorEastAsia"/>
                <w:sz w:val="21"/>
                <w:szCs w:val="21"/>
              </w:rPr>
              <w:t>６５歳到達日</w:t>
            </w:r>
          </w:p>
        </w:tc>
        <w:tc>
          <w:tcPr>
            <w:tcW w:w="4470" w:type="dxa"/>
          </w:tcPr>
          <w:p w14:paraId="76E0E6D9" w14:textId="23B75825" w:rsidR="001F1EA0" w:rsidRPr="00525980" w:rsidRDefault="001F1EA0" w:rsidP="00017417">
            <w:pPr>
              <w:pStyle w:val="TableParagraph"/>
              <w:spacing w:before="113"/>
              <w:rPr>
                <w:rFonts w:asciiTheme="minorEastAsia" w:eastAsiaTheme="minorEastAsia" w:hAnsiTheme="minorEastAsia"/>
                <w:sz w:val="21"/>
                <w:szCs w:val="21"/>
              </w:rPr>
            </w:pPr>
          </w:p>
        </w:tc>
        <w:tc>
          <w:tcPr>
            <w:tcW w:w="1143" w:type="dxa"/>
            <w:gridSpan w:val="2"/>
          </w:tcPr>
          <w:p w14:paraId="2D051715" w14:textId="77777777" w:rsidR="001F1EA0" w:rsidRPr="00525980" w:rsidRDefault="00570E0F">
            <w:pPr>
              <w:pStyle w:val="TableParagraph"/>
              <w:spacing w:before="113"/>
              <w:ind w:left="66"/>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保険者番号</w:t>
            </w:r>
            <w:proofErr w:type="spellEnd"/>
          </w:p>
        </w:tc>
        <w:tc>
          <w:tcPr>
            <w:tcW w:w="295" w:type="dxa"/>
          </w:tcPr>
          <w:p w14:paraId="37534B09" w14:textId="04FD1848" w:rsidR="001F1EA0" w:rsidRPr="00525980" w:rsidRDefault="001F1EA0">
            <w:pPr>
              <w:pStyle w:val="TableParagraph"/>
              <w:spacing w:before="125"/>
              <w:ind w:right="84"/>
              <w:jc w:val="right"/>
              <w:rPr>
                <w:rFonts w:asciiTheme="minorEastAsia" w:eastAsiaTheme="minorEastAsia" w:hAnsiTheme="minorEastAsia"/>
                <w:sz w:val="21"/>
                <w:szCs w:val="21"/>
              </w:rPr>
            </w:pPr>
          </w:p>
        </w:tc>
        <w:tc>
          <w:tcPr>
            <w:tcW w:w="295" w:type="dxa"/>
          </w:tcPr>
          <w:p w14:paraId="117259E9" w14:textId="2A9DDB91" w:rsidR="001F1EA0" w:rsidRPr="00525980" w:rsidRDefault="001F1EA0">
            <w:pPr>
              <w:pStyle w:val="TableParagraph"/>
              <w:spacing w:before="125"/>
              <w:ind w:right="4"/>
              <w:jc w:val="center"/>
              <w:rPr>
                <w:rFonts w:asciiTheme="minorEastAsia" w:eastAsiaTheme="minorEastAsia" w:hAnsiTheme="minorEastAsia"/>
                <w:sz w:val="21"/>
                <w:szCs w:val="21"/>
              </w:rPr>
            </w:pPr>
          </w:p>
        </w:tc>
        <w:tc>
          <w:tcPr>
            <w:tcW w:w="295" w:type="dxa"/>
          </w:tcPr>
          <w:p w14:paraId="6AEFF79D" w14:textId="4506A2BC" w:rsidR="001F1EA0" w:rsidRPr="00525980" w:rsidRDefault="001F1EA0">
            <w:pPr>
              <w:pStyle w:val="TableParagraph"/>
              <w:spacing w:before="125"/>
              <w:ind w:left="80"/>
              <w:rPr>
                <w:rFonts w:asciiTheme="minorEastAsia" w:eastAsiaTheme="minorEastAsia" w:hAnsiTheme="minorEastAsia"/>
                <w:sz w:val="21"/>
                <w:szCs w:val="21"/>
              </w:rPr>
            </w:pPr>
          </w:p>
        </w:tc>
        <w:tc>
          <w:tcPr>
            <w:tcW w:w="295" w:type="dxa"/>
          </w:tcPr>
          <w:p w14:paraId="12FB362D" w14:textId="369D20F8" w:rsidR="001F1EA0" w:rsidRPr="00525980" w:rsidRDefault="001F1EA0">
            <w:pPr>
              <w:pStyle w:val="TableParagraph"/>
              <w:spacing w:before="125"/>
              <w:ind w:right="8"/>
              <w:jc w:val="center"/>
              <w:rPr>
                <w:rFonts w:asciiTheme="minorEastAsia" w:eastAsiaTheme="minorEastAsia" w:hAnsiTheme="minorEastAsia"/>
                <w:sz w:val="21"/>
                <w:szCs w:val="21"/>
              </w:rPr>
            </w:pPr>
          </w:p>
        </w:tc>
        <w:tc>
          <w:tcPr>
            <w:tcW w:w="295" w:type="dxa"/>
          </w:tcPr>
          <w:p w14:paraId="4A5A24CE" w14:textId="6BB91665" w:rsidR="001F1EA0" w:rsidRPr="00525980" w:rsidRDefault="001F1EA0">
            <w:pPr>
              <w:pStyle w:val="TableParagraph"/>
              <w:spacing w:before="125"/>
              <w:ind w:right="10"/>
              <w:jc w:val="center"/>
              <w:rPr>
                <w:rFonts w:asciiTheme="minorEastAsia" w:eastAsiaTheme="minorEastAsia" w:hAnsiTheme="minorEastAsia"/>
                <w:sz w:val="21"/>
                <w:szCs w:val="21"/>
              </w:rPr>
            </w:pPr>
          </w:p>
        </w:tc>
        <w:tc>
          <w:tcPr>
            <w:tcW w:w="295" w:type="dxa"/>
          </w:tcPr>
          <w:p w14:paraId="7F42BF1C" w14:textId="17D1EE8B" w:rsidR="001F1EA0" w:rsidRPr="00525980" w:rsidRDefault="001F1EA0">
            <w:pPr>
              <w:pStyle w:val="TableParagraph"/>
              <w:spacing w:before="125"/>
              <w:ind w:left="77"/>
              <w:rPr>
                <w:rFonts w:asciiTheme="minorEastAsia" w:eastAsiaTheme="minorEastAsia" w:hAnsiTheme="minorEastAsia"/>
                <w:sz w:val="21"/>
                <w:szCs w:val="21"/>
              </w:rPr>
            </w:pPr>
          </w:p>
        </w:tc>
        <w:tc>
          <w:tcPr>
            <w:tcW w:w="1304" w:type="dxa"/>
            <w:gridSpan w:val="4"/>
          </w:tcPr>
          <w:p w14:paraId="3EAA91EE" w14:textId="77777777" w:rsidR="001F1EA0" w:rsidRPr="00525980" w:rsidRDefault="008B12D7">
            <w:pPr>
              <w:pStyle w:val="TableParagraph"/>
              <w:ind w:left="-17" w:right="-58"/>
              <w:rPr>
                <w:rFonts w:asciiTheme="minorEastAsia" w:eastAsiaTheme="minorEastAsia" w:hAnsiTheme="minorEastAsia"/>
                <w:sz w:val="21"/>
                <w:szCs w:val="21"/>
              </w:rPr>
            </w:pPr>
            <w:r>
              <w:rPr>
                <w:rFonts w:asciiTheme="minorEastAsia" w:eastAsiaTheme="minorEastAsia" w:hAnsiTheme="minorEastAsia"/>
                <w:sz w:val="21"/>
                <w:szCs w:val="21"/>
              </w:rPr>
            </w:r>
            <w:r>
              <w:rPr>
                <w:rFonts w:asciiTheme="minorEastAsia" w:eastAsiaTheme="minorEastAsia" w:hAnsiTheme="minorEastAsia"/>
                <w:sz w:val="21"/>
                <w:szCs w:val="21"/>
              </w:rPr>
              <w:pict w14:anchorId="778E3BAD">
                <v:group id="_x0000_s1035" style="width:58.65pt;height:24.6pt;mso-position-horizontal-relative:char;mso-position-vertical-relative:line" coordsize="1173,492">
                  <v:line id="_x0000_s1036" style="position:absolute" from="5,486" to="1167,5" strokeweight=".17678mm"/>
                  <w10:wrap type="none"/>
                  <w10:anchorlock/>
                </v:group>
              </w:pict>
            </w:r>
          </w:p>
        </w:tc>
      </w:tr>
      <w:tr w:rsidR="00B90CCE" w:rsidRPr="00525980" w14:paraId="74B01DA4" w14:textId="77777777" w:rsidTr="00DB4DD1">
        <w:trPr>
          <w:trHeight w:val="772"/>
        </w:trPr>
        <w:tc>
          <w:tcPr>
            <w:tcW w:w="1364" w:type="dxa"/>
          </w:tcPr>
          <w:p w14:paraId="587BABDC" w14:textId="77777777" w:rsidR="00B90CCE" w:rsidRPr="00525980" w:rsidRDefault="00B90CCE" w:rsidP="00344C85">
            <w:pPr>
              <w:pStyle w:val="TableParagraph"/>
              <w:spacing w:before="9"/>
              <w:jc w:val="distribute"/>
              <w:rPr>
                <w:rFonts w:asciiTheme="minorEastAsia" w:eastAsiaTheme="minorEastAsia" w:hAnsiTheme="minorEastAsia"/>
                <w:sz w:val="21"/>
                <w:szCs w:val="21"/>
              </w:rPr>
            </w:pPr>
          </w:p>
          <w:p w14:paraId="33970C2D" w14:textId="7721FCF0" w:rsidR="00B90CCE" w:rsidRPr="00525980" w:rsidRDefault="00B90CCE" w:rsidP="00344C85">
            <w:pPr>
              <w:pStyle w:val="TableParagraph"/>
              <w:ind w:right="36"/>
              <w:jc w:val="distribute"/>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住所</w:t>
            </w:r>
            <w:proofErr w:type="spellEnd"/>
          </w:p>
        </w:tc>
        <w:tc>
          <w:tcPr>
            <w:tcW w:w="4470" w:type="dxa"/>
            <w:tcBorders>
              <w:right w:val="nil"/>
            </w:tcBorders>
          </w:tcPr>
          <w:p w14:paraId="527EAF63" w14:textId="512B753F" w:rsidR="00B90CCE" w:rsidRPr="00525980" w:rsidRDefault="00B90CCE" w:rsidP="00017417">
            <w:pPr>
              <w:pStyle w:val="TableParagraph"/>
              <w:spacing w:line="215" w:lineRule="exact"/>
              <w:ind w:left="66"/>
              <w:rPr>
                <w:rFonts w:asciiTheme="minorEastAsia" w:eastAsiaTheme="minorEastAsia" w:hAnsiTheme="minorEastAsia"/>
                <w:sz w:val="21"/>
                <w:szCs w:val="21"/>
                <w:lang w:eastAsia="ja-JP"/>
              </w:rPr>
            </w:pPr>
            <w:r w:rsidRPr="00525980">
              <w:rPr>
                <w:rFonts w:asciiTheme="minorEastAsia" w:eastAsiaTheme="minorEastAsia" w:hAnsiTheme="minorEastAsia"/>
                <w:spacing w:val="24"/>
                <w:sz w:val="21"/>
                <w:szCs w:val="21"/>
                <w:lang w:eastAsia="ja-JP"/>
              </w:rPr>
              <w:t xml:space="preserve">〒 </w:t>
            </w:r>
          </w:p>
        </w:tc>
        <w:tc>
          <w:tcPr>
            <w:tcW w:w="571" w:type="dxa"/>
            <w:tcBorders>
              <w:left w:val="nil"/>
              <w:right w:val="nil"/>
            </w:tcBorders>
          </w:tcPr>
          <w:p w14:paraId="611B3D8F" w14:textId="77777777" w:rsidR="00B90CCE" w:rsidRPr="00525980" w:rsidRDefault="00B90CCE">
            <w:pPr>
              <w:pStyle w:val="TableParagraph"/>
              <w:rPr>
                <w:rFonts w:asciiTheme="minorEastAsia" w:eastAsiaTheme="minorEastAsia" w:hAnsiTheme="minorEastAsia"/>
                <w:sz w:val="21"/>
                <w:szCs w:val="21"/>
                <w:lang w:eastAsia="ja-JP"/>
              </w:rPr>
            </w:pPr>
          </w:p>
        </w:tc>
        <w:tc>
          <w:tcPr>
            <w:tcW w:w="572" w:type="dxa"/>
            <w:tcBorders>
              <w:left w:val="nil"/>
              <w:right w:val="nil"/>
            </w:tcBorders>
          </w:tcPr>
          <w:p w14:paraId="6D15738F" w14:textId="77777777" w:rsidR="00B90CCE" w:rsidRPr="00525980" w:rsidRDefault="00B90CCE">
            <w:pPr>
              <w:pStyle w:val="TableParagraph"/>
              <w:rPr>
                <w:rFonts w:asciiTheme="minorEastAsia" w:eastAsiaTheme="minorEastAsia" w:hAnsiTheme="minorEastAsia"/>
                <w:sz w:val="21"/>
                <w:szCs w:val="21"/>
                <w:lang w:eastAsia="ja-JP"/>
              </w:rPr>
            </w:pPr>
          </w:p>
        </w:tc>
        <w:tc>
          <w:tcPr>
            <w:tcW w:w="2655" w:type="dxa"/>
            <w:gridSpan w:val="9"/>
            <w:tcBorders>
              <w:left w:val="nil"/>
              <w:right w:val="nil"/>
            </w:tcBorders>
          </w:tcPr>
          <w:p w14:paraId="58D28B81" w14:textId="0B3DC00A" w:rsidR="00B90CCE" w:rsidRPr="00525980" w:rsidRDefault="00B90CCE">
            <w:pPr>
              <w:pStyle w:val="TableParagraph"/>
              <w:rPr>
                <w:rFonts w:asciiTheme="minorEastAsia" w:eastAsiaTheme="minorEastAsia" w:hAnsiTheme="minorEastAsia"/>
                <w:sz w:val="21"/>
                <w:szCs w:val="21"/>
                <w:lang w:eastAsia="ja-JP"/>
              </w:rPr>
            </w:pPr>
          </w:p>
          <w:p w14:paraId="5AFD046A" w14:textId="77777777" w:rsidR="00017417" w:rsidRPr="00525980" w:rsidRDefault="00017417">
            <w:pPr>
              <w:pStyle w:val="TableParagraph"/>
              <w:rPr>
                <w:rFonts w:asciiTheme="minorEastAsia" w:eastAsiaTheme="minorEastAsia" w:hAnsiTheme="minorEastAsia"/>
                <w:sz w:val="21"/>
                <w:szCs w:val="21"/>
                <w:lang w:eastAsia="ja-JP"/>
              </w:rPr>
            </w:pPr>
          </w:p>
          <w:p w14:paraId="203EB6FF" w14:textId="7C992405" w:rsidR="00B90CCE" w:rsidRPr="00525980" w:rsidRDefault="00B90CCE">
            <w:pPr>
              <w:pStyle w:val="TableParagraph"/>
              <w:spacing w:line="253" w:lineRule="exact"/>
              <w:ind w:left="103"/>
              <w:rPr>
                <w:rFonts w:asciiTheme="minorEastAsia" w:eastAsiaTheme="minorEastAsia" w:hAnsiTheme="minorEastAsia"/>
                <w:sz w:val="21"/>
                <w:szCs w:val="21"/>
              </w:rPr>
            </w:pPr>
            <w:proofErr w:type="spellStart"/>
            <w:r w:rsidRPr="00525980">
              <w:rPr>
                <w:rFonts w:asciiTheme="minorEastAsia" w:eastAsiaTheme="minorEastAsia" w:hAnsiTheme="minorEastAsia"/>
                <w:spacing w:val="16"/>
                <w:sz w:val="21"/>
                <w:szCs w:val="21"/>
              </w:rPr>
              <w:t>電話番号</w:t>
            </w:r>
            <w:proofErr w:type="spellEnd"/>
            <w:r w:rsidRPr="00525980">
              <w:rPr>
                <w:rFonts w:asciiTheme="minorEastAsia" w:eastAsiaTheme="minorEastAsia" w:hAnsiTheme="minorEastAsia"/>
                <w:spacing w:val="16"/>
                <w:sz w:val="21"/>
                <w:szCs w:val="21"/>
              </w:rPr>
              <w:t xml:space="preserve"> </w:t>
            </w:r>
          </w:p>
        </w:tc>
        <w:tc>
          <w:tcPr>
            <w:tcW w:w="419" w:type="dxa"/>
            <w:tcBorders>
              <w:left w:val="nil"/>
            </w:tcBorders>
          </w:tcPr>
          <w:p w14:paraId="20FF1407" w14:textId="77777777" w:rsidR="00B90CCE" w:rsidRPr="00525980" w:rsidRDefault="00B90CCE">
            <w:pPr>
              <w:pStyle w:val="TableParagraph"/>
              <w:rPr>
                <w:rFonts w:asciiTheme="minorEastAsia" w:eastAsiaTheme="minorEastAsia" w:hAnsiTheme="minorEastAsia"/>
                <w:sz w:val="21"/>
                <w:szCs w:val="21"/>
              </w:rPr>
            </w:pPr>
          </w:p>
        </w:tc>
      </w:tr>
    </w:tbl>
    <w:p w14:paraId="236E1943" w14:textId="77777777" w:rsidR="001F1EA0" w:rsidRPr="00525980" w:rsidRDefault="001F1EA0" w:rsidP="00836D4B">
      <w:pPr>
        <w:pStyle w:val="a3"/>
        <w:spacing w:line="40" w:lineRule="exact"/>
        <w:rPr>
          <w:rFonts w:asciiTheme="minorEastAsia" w:eastAsiaTheme="minorEastAsia" w:hAnsiTheme="minorEastAsia"/>
          <w:sz w:val="21"/>
          <w:szCs w:val="21"/>
        </w:rPr>
      </w:pPr>
    </w:p>
    <w:p w14:paraId="51CBDC68" w14:textId="0D3B336D" w:rsidR="001F1EA0" w:rsidRPr="00525980" w:rsidRDefault="00570E0F">
      <w:pPr>
        <w:pStyle w:val="a3"/>
        <w:spacing w:before="72" w:line="213" w:lineRule="exact"/>
        <w:ind w:left="802"/>
        <w:rPr>
          <w:rFonts w:asciiTheme="minorEastAsia" w:eastAsiaTheme="minorEastAsia" w:hAnsiTheme="minorEastAsia"/>
          <w:sz w:val="21"/>
          <w:szCs w:val="21"/>
          <w:lang w:eastAsia="ja-JP"/>
        </w:rPr>
      </w:pPr>
      <w:r w:rsidRPr="00525980">
        <w:rPr>
          <w:rFonts w:asciiTheme="minorEastAsia" w:eastAsiaTheme="minorEastAsia" w:hAnsiTheme="minorEastAsia"/>
          <w:w w:val="110"/>
          <w:sz w:val="21"/>
          <w:szCs w:val="21"/>
          <w:lang w:eastAsia="ja-JP"/>
        </w:rPr>
        <w:t>① ６５歳到達前日までの状況については以下のとおりです。</w:t>
      </w:r>
    </w:p>
    <w:p w14:paraId="14D35D0C" w14:textId="189D936B" w:rsidR="001F1EA0" w:rsidRPr="00525980" w:rsidRDefault="008B12D7" w:rsidP="00706767">
      <w:pPr>
        <w:pStyle w:val="a3"/>
        <w:tabs>
          <w:tab w:val="left" w:pos="11114"/>
        </w:tabs>
        <w:spacing w:line="213" w:lineRule="exact"/>
        <w:rPr>
          <w:rFonts w:asciiTheme="minorEastAsia" w:eastAsiaTheme="minorEastAsia" w:hAnsiTheme="minorEastAsia"/>
          <w:sz w:val="21"/>
          <w:szCs w:val="21"/>
          <w:lang w:eastAsia="ja-JP"/>
        </w:rPr>
      </w:pPr>
      <w:r>
        <w:rPr>
          <w:rFonts w:asciiTheme="minorEastAsia" w:eastAsiaTheme="minorEastAsia" w:hAnsiTheme="minorEastAsia"/>
          <w:sz w:val="21"/>
          <w:szCs w:val="21"/>
        </w:rPr>
        <w:pict w14:anchorId="26945F20">
          <v:shape id="_x0000_s1034" type="#_x0000_t202" style="position:absolute;margin-left:56.85pt;margin-top:3.1pt;width:508.85pt;height:94.75pt;z-index:15729664;mso-position-horizontal-relative:page" filled="f" stroked="f">
            <v:textbox style="mso-next-textbox:#_x0000_s1034" inset="0,0,0,0">
              <w:txbxContent>
                <w:tbl>
                  <w:tblPr>
                    <w:tblStyle w:val="TableNormal"/>
                    <w:tblW w:w="10066" w:type="dxa"/>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03"/>
                    <w:gridCol w:w="8663"/>
                  </w:tblGrid>
                  <w:tr w:rsidR="00DB4DD1" w14:paraId="645F0E55" w14:textId="77777777" w:rsidTr="00DB4DD1">
                    <w:trPr>
                      <w:trHeight w:val="506"/>
                    </w:trPr>
                    <w:tc>
                      <w:tcPr>
                        <w:tcW w:w="1403" w:type="dxa"/>
                      </w:tcPr>
                      <w:p w14:paraId="4A765062" w14:textId="77777777" w:rsidR="00DB4DD1" w:rsidRDefault="00DB4DD1" w:rsidP="00344C85">
                        <w:pPr>
                          <w:pStyle w:val="TableParagraph"/>
                          <w:spacing w:before="133"/>
                          <w:ind w:left="9"/>
                          <w:jc w:val="distribute"/>
                          <w:rPr>
                            <w:sz w:val="20"/>
                          </w:rPr>
                        </w:pPr>
                        <w:r>
                          <w:rPr>
                            <w:spacing w:val="21"/>
                            <w:sz w:val="20"/>
                          </w:rPr>
                          <w:t>介 護 保 険</w:t>
                        </w:r>
                      </w:p>
                    </w:tc>
                    <w:tc>
                      <w:tcPr>
                        <w:tcW w:w="8663" w:type="dxa"/>
                      </w:tcPr>
                      <w:p w14:paraId="37F6A129" w14:textId="757E0A42" w:rsidR="00DB4DD1" w:rsidRDefault="00DB4DD1" w:rsidP="00570E0F">
                        <w:pPr>
                          <w:pStyle w:val="TableParagraph"/>
                          <w:tabs>
                            <w:tab w:val="left" w:pos="1201"/>
                            <w:tab w:val="left" w:pos="4236"/>
                          </w:tabs>
                          <w:spacing w:before="13"/>
                          <w:ind w:firstLineChars="400" w:firstLine="875"/>
                          <w:rPr>
                            <w:sz w:val="20"/>
                            <w:lang w:eastAsia="ja-JP"/>
                          </w:rPr>
                        </w:pPr>
                        <w:r>
                          <w:rPr>
                            <w:w w:val="110"/>
                            <w:sz w:val="20"/>
                            <w:lang w:eastAsia="ja-JP"/>
                          </w:rPr>
                          <w:t>□</w:t>
                        </w:r>
                        <w:r>
                          <w:rPr>
                            <w:w w:val="115"/>
                            <w:sz w:val="20"/>
                            <w:lang w:eastAsia="ja-JP"/>
                          </w:rPr>
                          <w:t>利用したことがある</w:t>
                        </w:r>
                        <w:r>
                          <w:rPr>
                            <w:w w:val="115"/>
                            <w:sz w:val="20"/>
                            <w:lang w:eastAsia="ja-JP"/>
                          </w:rPr>
                          <w:tab/>
                        </w:r>
                        <w:r>
                          <w:rPr>
                            <w:w w:val="110"/>
                            <w:sz w:val="20"/>
                            <w:lang w:eastAsia="ja-JP"/>
                          </w:rPr>
                          <w:t>□</w:t>
                        </w:r>
                        <w:r>
                          <w:rPr>
                            <w:spacing w:val="34"/>
                            <w:w w:val="110"/>
                            <w:sz w:val="20"/>
                            <w:lang w:eastAsia="ja-JP"/>
                          </w:rPr>
                          <w:t xml:space="preserve"> </w:t>
                        </w:r>
                        <w:r>
                          <w:rPr>
                            <w:w w:val="110"/>
                            <w:sz w:val="20"/>
                            <w:lang w:eastAsia="ja-JP"/>
                          </w:rPr>
                          <w:t>利用したことがない</w:t>
                        </w:r>
                      </w:p>
                      <w:p w14:paraId="0B916868" w14:textId="77777777" w:rsidR="00DB4DD1" w:rsidRDefault="00DB4DD1">
                        <w:pPr>
                          <w:pStyle w:val="TableParagraph"/>
                          <w:spacing w:before="4" w:line="213" w:lineRule="exact"/>
                          <w:ind w:left="37"/>
                          <w:rPr>
                            <w:sz w:val="18"/>
                            <w:lang w:eastAsia="ja-JP"/>
                          </w:rPr>
                        </w:pPr>
                        <w:r>
                          <w:rPr>
                            <w:w w:val="110"/>
                            <w:sz w:val="18"/>
                            <w:lang w:eastAsia="ja-JP"/>
                          </w:rPr>
                          <w:t>※ ６５歳到達日までの介護保険サービス利用状況を記入してください。</w:t>
                        </w:r>
                      </w:p>
                    </w:tc>
                  </w:tr>
                  <w:tr w:rsidR="00DB4DD1" w14:paraId="0F5335C2" w14:textId="77777777" w:rsidTr="00DB4DD1">
                    <w:trPr>
                      <w:trHeight w:val="826"/>
                    </w:trPr>
                    <w:tc>
                      <w:tcPr>
                        <w:tcW w:w="1403" w:type="dxa"/>
                      </w:tcPr>
                      <w:p w14:paraId="2DB5C7B2" w14:textId="77777777" w:rsidR="00DB4DD1" w:rsidRDefault="00DB4DD1" w:rsidP="00344C85">
                        <w:pPr>
                          <w:pStyle w:val="TableParagraph"/>
                          <w:spacing w:before="37"/>
                          <w:ind w:left="37" w:right="25"/>
                          <w:jc w:val="distribute"/>
                          <w:rPr>
                            <w:sz w:val="20"/>
                            <w:lang w:eastAsia="ja-JP"/>
                          </w:rPr>
                        </w:pPr>
                        <w:r>
                          <w:rPr>
                            <w:spacing w:val="9"/>
                            <w:w w:val="105"/>
                            <w:sz w:val="20"/>
                            <w:lang w:eastAsia="ja-JP"/>
                          </w:rPr>
                          <w:t>障 害 福  祉</w:t>
                        </w:r>
                        <w:r>
                          <w:rPr>
                            <w:spacing w:val="8"/>
                            <w:w w:val="105"/>
                            <w:sz w:val="20"/>
                            <w:lang w:eastAsia="ja-JP"/>
                          </w:rPr>
                          <w:t>サ ー ビ ス の</w:t>
                        </w:r>
                        <w:r>
                          <w:rPr>
                            <w:spacing w:val="12"/>
                            <w:w w:val="105"/>
                            <w:sz w:val="20"/>
                            <w:lang w:eastAsia="ja-JP"/>
                          </w:rPr>
                          <w:t>利 用 状 況</w:t>
                        </w:r>
                      </w:p>
                    </w:tc>
                    <w:tc>
                      <w:tcPr>
                        <w:tcW w:w="8663" w:type="dxa"/>
                      </w:tcPr>
                      <w:p w14:paraId="31BAB1F6" w14:textId="77777777" w:rsidR="00DB4DD1" w:rsidRDefault="00DB4DD1">
                        <w:pPr>
                          <w:pStyle w:val="TableParagraph"/>
                          <w:spacing w:before="13" w:line="248" w:lineRule="exact"/>
                          <w:ind w:left="107"/>
                          <w:rPr>
                            <w:sz w:val="20"/>
                            <w:lang w:eastAsia="ja-JP"/>
                          </w:rPr>
                        </w:pPr>
                        <w:r>
                          <w:rPr>
                            <w:w w:val="110"/>
                            <w:sz w:val="20"/>
                            <w:lang w:eastAsia="ja-JP"/>
                          </w:rPr>
                          <w:t>□ ６０歳から６５歳の間に長期入院等により支給を受けられなかった期間はない</w:t>
                        </w:r>
                      </w:p>
                      <w:p w14:paraId="6249E9FB" w14:textId="5429BDD7" w:rsidR="00DB4DD1" w:rsidRDefault="00DB4DD1" w:rsidP="00570E0F">
                        <w:pPr>
                          <w:pStyle w:val="TableParagraph"/>
                          <w:tabs>
                            <w:tab w:val="left" w:pos="379"/>
                          </w:tabs>
                          <w:spacing w:line="248" w:lineRule="exact"/>
                          <w:ind w:left="107"/>
                          <w:rPr>
                            <w:sz w:val="20"/>
                            <w:lang w:eastAsia="ja-JP"/>
                          </w:rPr>
                        </w:pPr>
                        <w:r>
                          <w:rPr>
                            <w:w w:val="110"/>
                            <w:sz w:val="20"/>
                            <w:lang w:eastAsia="ja-JP"/>
                          </w:rPr>
                          <w:t>□ ６０歳から６５歳の間に長期入院等により支給を受けられなかった期間がある</w:t>
                        </w:r>
                      </w:p>
                      <w:p w14:paraId="48A22431" w14:textId="5A8057EA" w:rsidR="00DB4DD1" w:rsidRDefault="00DB4DD1">
                        <w:pPr>
                          <w:pStyle w:val="TableParagraph"/>
                          <w:tabs>
                            <w:tab w:val="left" w:pos="8094"/>
                          </w:tabs>
                          <w:spacing w:before="54"/>
                          <w:ind w:left="458"/>
                          <w:rPr>
                            <w:sz w:val="18"/>
                            <w:lang w:eastAsia="ja-JP"/>
                          </w:rPr>
                        </w:pPr>
                        <w:r>
                          <w:rPr>
                            <w:w w:val="110"/>
                            <w:sz w:val="18"/>
                            <w:lang w:eastAsia="ja-JP"/>
                          </w:rPr>
                          <w:t>（理由等を記入してください：</w:t>
                        </w:r>
                        <w:r>
                          <w:rPr>
                            <w:w w:val="110"/>
                            <w:sz w:val="18"/>
                            <w:lang w:eastAsia="ja-JP"/>
                          </w:rPr>
                          <w:tab/>
                        </w:r>
                        <w:r>
                          <w:rPr>
                            <w:w w:val="180"/>
                            <w:sz w:val="18"/>
                            <w:lang w:eastAsia="ja-JP"/>
                          </w:rPr>
                          <w:t>）</w:t>
                        </w:r>
                      </w:p>
                    </w:tc>
                  </w:tr>
                  <w:tr w:rsidR="00DB4DD1" w14:paraId="0DA2CB5D" w14:textId="77777777" w:rsidTr="00DB4DD1">
                    <w:trPr>
                      <w:trHeight w:val="506"/>
                    </w:trPr>
                    <w:tc>
                      <w:tcPr>
                        <w:tcW w:w="1403" w:type="dxa"/>
                      </w:tcPr>
                      <w:p w14:paraId="064211AC" w14:textId="77777777" w:rsidR="00DB4DD1" w:rsidRDefault="00DB4DD1" w:rsidP="00344C85">
                        <w:pPr>
                          <w:pStyle w:val="TableParagraph"/>
                          <w:spacing w:before="143"/>
                          <w:ind w:left="9"/>
                          <w:jc w:val="distribute"/>
                          <w:rPr>
                            <w:sz w:val="18"/>
                          </w:rPr>
                        </w:pPr>
                        <w:proofErr w:type="spellStart"/>
                        <w:r>
                          <w:rPr>
                            <w:spacing w:val="8"/>
                            <w:sz w:val="18"/>
                          </w:rPr>
                          <w:t>生活保護の受給</w:t>
                        </w:r>
                        <w:proofErr w:type="spellEnd"/>
                      </w:p>
                    </w:tc>
                    <w:tc>
                      <w:tcPr>
                        <w:tcW w:w="8663" w:type="dxa"/>
                      </w:tcPr>
                      <w:p w14:paraId="2FAC9DD2" w14:textId="3D23F39C" w:rsidR="00DB4DD1" w:rsidRDefault="00DB4DD1" w:rsidP="00570E0F">
                        <w:pPr>
                          <w:pStyle w:val="TableParagraph"/>
                          <w:tabs>
                            <w:tab w:val="left" w:pos="1151"/>
                            <w:tab w:val="left" w:pos="4236"/>
                          </w:tabs>
                          <w:spacing w:before="33"/>
                          <w:ind w:left="909"/>
                          <w:rPr>
                            <w:sz w:val="20"/>
                            <w:lang w:eastAsia="ja-JP"/>
                          </w:rPr>
                        </w:pPr>
                        <w:r>
                          <w:rPr>
                            <w:w w:val="110"/>
                            <w:sz w:val="20"/>
                            <w:lang w:eastAsia="ja-JP"/>
                          </w:rPr>
                          <w:t>□受給していた</w:t>
                        </w:r>
                        <w:r>
                          <w:rPr>
                            <w:w w:val="110"/>
                            <w:sz w:val="20"/>
                            <w:lang w:eastAsia="ja-JP"/>
                          </w:rPr>
                          <w:tab/>
                        </w:r>
                        <w:r>
                          <w:rPr>
                            <w:spacing w:val="20"/>
                            <w:w w:val="105"/>
                            <w:sz w:val="20"/>
                            <w:lang w:eastAsia="ja-JP"/>
                          </w:rPr>
                          <w:t>□</w:t>
                        </w:r>
                        <w:r>
                          <w:rPr>
                            <w:w w:val="105"/>
                            <w:sz w:val="20"/>
                            <w:lang w:eastAsia="ja-JP"/>
                          </w:rPr>
                          <w:t>受給していない</w:t>
                        </w:r>
                      </w:p>
                      <w:p w14:paraId="0C2F4CD2" w14:textId="43C25D59" w:rsidR="00DB4DD1" w:rsidRDefault="00DB4DD1">
                        <w:pPr>
                          <w:pStyle w:val="TableParagraph"/>
                          <w:tabs>
                            <w:tab w:val="left" w:pos="1560"/>
                          </w:tabs>
                          <w:spacing w:before="4" w:line="192" w:lineRule="exact"/>
                          <w:ind w:left="67"/>
                          <w:rPr>
                            <w:sz w:val="18"/>
                            <w:lang w:eastAsia="ja-JP"/>
                          </w:rPr>
                        </w:pPr>
                        <w:r>
                          <w:rPr>
                            <w:w w:val="105"/>
                            <w:sz w:val="18"/>
                            <w:lang w:eastAsia="ja-JP"/>
                          </w:rPr>
                          <w:t>※</w:t>
                        </w:r>
                        <w:r>
                          <w:rPr>
                            <w:spacing w:val="34"/>
                            <w:w w:val="105"/>
                            <w:sz w:val="18"/>
                            <w:lang w:eastAsia="ja-JP"/>
                          </w:rPr>
                          <w:t xml:space="preserve"> </w:t>
                        </w:r>
                        <w:r w:rsidRPr="00B90CCE">
                          <w:rPr>
                            <w:rFonts w:hint="eastAsia"/>
                            <w:w w:val="105"/>
                            <w:sz w:val="18"/>
                            <w:bdr w:val="single" w:sz="4" w:space="0" w:color="auto"/>
                            <w:lang w:eastAsia="ja-JP"/>
                          </w:rPr>
                          <w:t>市町村名</w:t>
                        </w:r>
                        <w:r w:rsidRPr="00B90CCE">
                          <w:rPr>
                            <w:rFonts w:hint="eastAsia"/>
                            <w:w w:val="105"/>
                            <w:sz w:val="18"/>
                            <w:lang w:eastAsia="ja-JP"/>
                          </w:rPr>
                          <w:t xml:space="preserve"> </w:t>
                        </w:r>
                        <w:r>
                          <w:rPr>
                            <w:w w:val="105"/>
                            <w:sz w:val="18"/>
                            <w:lang w:eastAsia="ja-JP"/>
                          </w:rPr>
                          <w:t>以外で生活保護を受給していた場合には生活保護受給証明書を添付してください。</w:t>
                        </w:r>
                      </w:p>
                    </w:tc>
                  </w:tr>
                </w:tbl>
                <w:p w14:paraId="396075AB" w14:textId="77777777" w:rsidR="00DB4DD1" w:rsidRDefault="00DB4DD1">
                  <w:pPr>
                    <w:pStyle w:val="a3"/>
                    <w:rPr>
                      <w:lang w:eastAsia="ja-JP"/>
                    </w:rPr>
                  </w:pPr>
                </w:p>
              </w:txbxContent>
            </v:textbox>
            <w10:wrap anchorx="page"/>
          </v:shape>
        </w:pict>
      </w:r>
      <w:r w:rsidR="00570E0F" w:rsidRPr="00525980">
        <w:rPr>
          <w:rFonts w:asciiTheme="minorEastAsia" w:eastAsiaTheme="minorEastAsia" w:hAnsiTheme="minorEastAsia"/>
          <w:w w:val="150"/>
          <w:sz w:val="21"/>
          <w:szCs w:val="21"/>
          <w:lang w:eastAsia="ja-JP"/>
        </w:rPr>
        <w:tab/>
      </w:r>
    </w:p>
    <w:p w14:paraId="0BA551FB" w14:textId="1ED92F3E" w:rsidR="001F1EA0" w:rsidRPr="00525980" w:rsidRDefault="001F1EA0">
      <w:pPr>
        <w:pStyle w:val="a3"/>
        <w:rPr>
          <w:rFonts w:asciiTheme="minorEastAsia" w:eastAsiaTheme="minorEastAsia" w:hAnsiTheme="minorEastAsia"/>
          <w:sz w:val="21"/>
          <w:szCs w:val="21"/>
          <w:lang w:eastAsia="ja-JP"/>
        </w:rPr>
      </w:pPr>
    </w:p>
    <w:p w14:paraId="6046BBA2" w14:textId="77777777" w:rsidR="001F1EA0" w:rsidRPr="00525980" w:rsidRDefault="001F1EA0">
      <w:pPr>
        <w:pStyle w:val="a3"/>
        <w:rPr>
          <w:rFonts w:asciiTheme="minorEastAsia" w:eastAsiaTheme="minorEastAsia" w:hAnsiTheme="minorEastAsia"/>
          <w:sz w:val="21"/>
          <w:szCs w:val="21"/>
          <w:lang w:eastAsia="ja-JP"/>
        </w:rPr>
      </w:pPr>
    </w:p>
    <w:p w14:paraId="14993190" w14:textId="77777777" w:rsidR="001F1EA0" w:rsidRPr="00525980" w:rsidRDefault="001F1EA0">
      <w:pPr>
        <w:pStyle w:val="a3"/>
        <w:rPr>
          <w:rFonts w:asciiTheme="minorEastAsia" w:eastAsiaTheme="minorEastAsia" w:hAnsiTheme="minorEastAsia"/>
          <w:sz w:val="21"/>
          <w:szCs w:val="21"/>
          <w:lang w:eastAsia="ja-JP"/>
        </w:rPr>
      </w:pPr>
    </w:p>
    <w:p w14:paraId="540F1084" w14:textId="77777777" w:rsidR="001F1EA0" w:rsidRPr="00525980" w:rsidRDefault="001F1EA0">
      <w:pPr>
        <w:pStyle w:val="a3"/>
        <w:rPr>
          <w:rFonts w:asciiTheme="minorEastAsia" w:eastAsiaTheme="minorEastAsia" w:hAnsiTheme="minorEastAsia"/>
          <w:sz w:val="21"/>
          <w:szCs w:val="21"/>
          <w:lang w:eastAsia="ja-JP"/>
        </w:rPr>
      </w:pPr>
    </w:p>
    <w:p w14:paraId="60F9826D" w14:textId="77777777" w:rsidR="001F1EA0" w:rsidRPr="00525980" w:rsidRDefault="001F1EA0">
      <w:pPr>
        <w:pStyle w:val="a3"/>
        <w:rPr>
          <w:rFonts w:asciiTheme="minorEastAsia" w:eastAsiaTheme="minorEastAsia" w:hAnsiTheme="minorEastAsia"/>
          <w:sz w:val="21"/>
          <w:szCs w:val="21"/>
          <w:lang w:eastAsia="ja-JP"/>
        </w:rPr>
      </w:pPr>
    </w:p>
    <w:p w14:paraId="5F0D6DB5" w14:textId="0511A8BF" w:rsidR="001F1EA0" w:rsidRPr="00525980" w:rsidRDefault="008B12D7">
      <w:pPr>
        <w:pStyle w:val="a3"/>
        <w:rPr>
          <w:rFonts w:asciiTheme="minorEastAsia" w:eastAsiaTheme="minorEastAsia" w:hAnsiTheme="minorEastAsia"/>
          <w:sz w:val="21"/>
          <w:szCs w:val="21"/>
          <w:lang w:eastAsia="ja-JP"/>
        </w:rPr>
      </w:pPr>
      <w:r>
        <w:rPr>
          <w:noProof/>
        </w:rPr>
        <w:pict w14:anchorId="766D9227">
          <v:shape id="_x0000_s1048" type="#_x0000_t202" style="position:absolute;margin-left:113.3pt;margin-top:4pt;width:432.95pt;height:15.1pt;z-index:251665408;visibility:visible;mso-wrap-distance-left:9pt;mso-wrap-distance-top:0;mso-wrap-distance-right:9pt;mso-wrap-distance-bottom:0;mso-position-horizontal-relative:text;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" fillcolor="#92d050" strokecolor="#92d050">
            <v:fill opacity="52428f"/>
            <v:textbox style="mso-next-textbox:#_x0000_s1048" inset="5.85pt,.7pt,5.85pt,.7pt">
              <w:txbxContent>
                <w:p w14:paraId="054F3F03" w14:textId="228A9BF9" w:rsidR="00393DC9" w:rsidRPr="00A660A6" w:rsidRDefault="00393DC9" w:rsidP="00D7689B">
                  <w:pPr>
                    <w:jc w:val="center"/>
                    <w:rPr>
                      <w:rFonts w:asciiTheme="majorEastAsia" w:eastAsiaTheme="majorEastAsia" w:hAnsiTheme="majorEastAsia"/>
                      <w:b/>
                      <w:bCs/>
                      <w:color w:val="FFFFFF"/>
                      <w:sz w:val="21"/>
                      <w:szCs w:val="21"/>
                    </w:rPr>
                  </w:pPr>
                  <w:proofErr w:type="spellStart"/>
                  <w:r w:rsidRPr="00A660A6">
                    <w:rPr>
                      <w:rFonts w:asciiTheme="majorEastAsia" w:eastAsiaTheme="majorEastAsia" w:hAnsiTheme="majorEastAsia" w:hint="eastAsia"/>
                      <w:b/>
                      <w:bCs/>
                      <w:color w:val="FFFFFF"/>
                      <w:sz w:val="21"/>
                      <w:szCs w:val="21"/>
                    </w:rPr>
                    <w:t>固定文言</w:t>
                  </w:r>
                  <w:proofErr w:type="spellEnd"/>
                  <w:r w:rsidR="00594107" w:rsidRPr="00A660A6">
                    <w:rPr>
                      <w:rFonts w:asciiTheme="majorEastAsia" w:eastAsiaTheme="majorEastAsia" w:hAnsiTheme="majorEastAsia" w:hint="eastAsia"/>
                      <w:b/>
                      <w:bCs/>
                      <w:color w:val="FFFFFF"/>
                      <w:sz w:val="21"/>
                      <w:szCs w:val="21"/>
                      <w:lang w:eastAsia="ja-JP"/>
                    </w:rPr>
                    <w:t>２</w:t>
                  </w:r>
                </w:p>
              </w:txbxContent>
            </v:textbox>
          </v:shape>
        </w:pict>
      </w:r>
    </w:p>
    <w:p w14:paraId="213697FD" w14:textId="4F7ECC67" w:rsidR="001F1EA0" w:rsidRPr="00525980" w:rsidRDefault="001F1EA0" w:rsidP="00836D4B">
      <w:pPr>
        <w:pStyle w:val="a3"/>
        <w:spacing w:before="10" w:line="140" w:lineRule="exact"/>
        <w:rPr>
          <w:rFonts w:asciiTheme="minorEastAsia" w:eastAsiaTheme="minorEastAsia" w:hAnsiTheme="minorEastAsia"/>
          <w:sz w:val="21"/>
          <w:szCs w:val="21"/>
          <w:lang w:eastAsia="ja-JP"/>
        </w:rPr>
      </w:pPr>
    </w:p>
    <w:p w14:paraId="46719994" w14:textId="60FA450A" w:rsidR="001F1EA0" w:rsidRPr="00525980" w:rsidRDefault="00570E0F">
      <w:pPr>
        <w:pStyle w:val="a3"/>
        <w:ind w:left="802"/>
        <w:rPr>
          <w:rFonts w:asciiTheme="minorEastAsia" w:eastAsiaTheme="minorEastAsia" w:hAnsiTheme="minorEastAsia"/>
          <w:w w:val="110"/>
          <w:sz w:val="21"/>
          <w:szCs w:val="21"/>
          <w:lang w:eastAsia="ja-JP"/>
        </w:rPr>
      </w:pPr>
      <w:r w:rsidRPr="00525980">
        <w:rPr>
          <w:rFonts w:asciiTheme="minorEastAsia" w:eastAsiaTheme="minorEastAsia" w:hAnsiTheme="minorEastAsia"/>
          <w:w w:val="110"/>
          <w:sz w:val="21"/>
          <w:szCs w:val="21"/>
          <w:lang w:eastAsia="ja-JP"/>
        </w:rPr>
        <w:t>② ６５歳到達日の状況については以下のとおりです。</w:t>
      </w:r>
    </w:p>
    <w:tbl>
      <w:tblPr>
        <w:tblStyle w:val="TableNormal"/>
        <w:tblW w:w="0" w:type="auto"/>
        <w:tblInd w:w="8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364"/>
        <w:gridCol w:w="8262"/>
        <w:gridCol w:w="425"/>
      </w:tblGrid>
      <w:tr w:rsidR="00017417" w:rsidRPr="00525980" w14:paraId="41029517" w14:textId="77777777" w:rsidTr="00836D4B">
        <w:trPr>
          <w:trHeight w:val="772"/>
        </w:trPr>
        <w:tc>
          <w:tcPr>
            <w:tcW w:w="1364" w:type="dxa"/>
          </w:tcPr>
          <w:p w14:paraId="49D576E7" w14:textId="77777777" w:rsidR="00017417" w:rsidRPr="00525980" w:rsidRDefault="00017417" w:rsidP="00DB4DD1">
            <w:pPr>
              <w:pStyle w:val="TableParagraph"/>
              <w:spacing w:before="9"/>
              <w:rPr>
                <w:rFonts w:asciiTheme="minorEastAsia" w:eastAsiaTheme="minorEastAsia" w:hAnsiTheme="minorEastAsia"/>
                <w:sz w:val="21"/>
                <w:szCs w:val="21"/>
                <w:lang w:eastAsia="ja-JP"/>
              </w:rPr>
            </w:pPr>
          </w:p>
          <w:p w14:paraId="1D3F4A85" w14:textId="4CF31C6C" w:rsidR="00017417" w:rsidRPr="00525980" w:rsidRDefault="008B12D7" w:rsidP="00DB4DD1">
            <w:pPr>
              <w:pStyle w:val="TableParagraph"/>
              <w:ind w:right="36"/>
              <w:jc w:val="center"/>
              <w:rPr>
                <w:rFonts w:asciiTheme="minorEastAsia" w:eastAsiaTheme="minorEastAsia" w:hAnsiTheme="minorEastAsia"/>
                <w:sz w:val="21"/>
                <w:szCs w:val="21"/>
              </w:rPr>
            </w:pPr>
            <w:r>
              <w:rPr>
                <w:noProof/>
              </w:rPr>
              <w:pict w14:anchorId="766D9227">
                <v:shape id="_x0000_s1046" type="#_x0000_t202" style="position:absolute;left:0;text-align:left;margin-left:67.1pt;margin-top:10.65pt;width:435.6pt;height:24.8pt;z-index:251664384;visibility:visible;mso-wrap-distance-left:9pt;mso-wrap-distance-top:0;mso-wrap-distance-right:9pt;mso-wrap-distance-bottom:0;mso-position-horizontal-relative:text;mso-position-vertical-relative:text;mso-width-relative:page;mso-height-relative:page;v-text-anchor:middle" fillcolor="#92d050" strokecolor="#92d050">
                  <v:fill opacity="52429f"/>
                  <v:textbox style="mso-next-textbox:#_x0000_s1046" inset="5.85pt,.7pt,5.85pt,.7pt">
                    <w:txbxContent>
                      <w:p w14:paraId="0FD7DC0F" w14:textId="3A8E5E66" w:rsidR="00D7689B" w:rsidRPr="00393DC9" w:rsidRDefault="00D7689B" w:rsidP="00D7689B">
                        <w:pPr>
                          <w:jc w:val="center"/>
                          <w:rPr>
                            <w:rFonts w:asciiTheme="majorEastAsia" w:eastAsiaTheme="majorEastAsia" w:hAnsiTheme="majorEastAsia"/>
                            <w:b/>
                            <w:bCs/>
                            <w:color w:val="FFFFFF"/>
                            <w:sz w:val="21"/>
                            <w:szCs w:val="21"/>
                          </w:rPr>
                        </w:pPr>
                        <w:proofErr w:type="spellStart"/>
                        <w:r w:rsidRPr="00393DC9">
                          <w:rPr>
                            <w:rFonts w:asciiTheme="majorEastAsia" w:eastAsiaTheme="majorEastAsia" w:hAnsiTheme="majorEastAsia" w:hint="eastAsia"/>
                            <w:b/>
                            <w:bCs/>
                            <w:color w:val="FFFFFF"/>
                            <w:sz w:val="21"/>
                            <w:szCs w:val="21"/>
                          </w:rPr>
                          <w:t>固定文言</w:t>
                        </w:r>
                        <w:proofErr w:type="spellEnd"/>
                        <w:r w:rsidR="00D14B92">
                          <w:rPr>
                            <w:rFonts w:asciiTheme="majorEastAsia" w:eastAsiaTheme="majorEastAsia" w:hAnsiTheme="majorEastAsia" w:hint="eastAsia"/>
                            <w:b/>
                            <w:bCs/>
                            <w:color w:val="FFFFFF"/>
                            <w:sz w:val="21"/>
                            <w:szCs w:val="21"/>
                            <w:lang w:eastAsia="ja-JP"/>
                          </w:rPr>
                          <w:t>３</w:t>
                        </w:r>
                      </w:p>
                    </w:txbxContent>
                  </v:textbox>
                </v:shape>
              </w:pict>
            </w:r>
            <w:proofErr w:type="spellStart"/>
            <w:r w:rsidR="00344C85" w:rsidRPr="00D14B92">
              <w:rPr>
                <w:rFonts w:asciiTheme="minorEastAsia" w:eastAsiaTheme="minorEastAsia" w:hAnsiTheme="minorEastAsia"/>
                <w:spacing w:val="780"/>
                <w:sz w:val="21"/>
                <w:szCs w:val="21"/>
                <w:fitText w:val="1200" w:id="-1804276735"/>
              </w:rPr>
              <w:t>住</w:t>
            </w:r>
            <w:r w:rsidR="00344C85" w:rsidRPr="00D14B92">
              <w:rPr>
                <w:rFonts w:asciiTheme="minorEastAsia" w:eastAsiaTheme="minorEastAsia" w:hAnsiTheme="minorEastAsia"/>
                <w:sz w:val="21"/>
                <w:szCs w:val="21"/>
                <w:fitText w:val="1200" w:id="-1804276735"/>
              </w:rPr>
              <w:t>所</w:t>
            </w:r>
            <w:proofErr w:type="spellEnd"/>
          </w:p>
        </w:tc>
        <w:tc>
          <w:tcPr>
            <w:tcW w:w="8262" w:type="dxa"/>
            <w:tcBorders>
              <w:right w:val="nil"/>
            </w:tcBorders>
          </w:tcPr>
          <w:p w14:paraId="2AF63DFB" w14:textId="77777777" w:rsidR="00017417" w:rsidRPr="00525980" w:rsidRDefault="00017417" w:rsidP="00DB4DD1">
            <w:pPr>
              <w:pStyle w:val="TableParagraph"/>
              <w:spacing w:line="253" w:lineRule="exact"/>
              <w:ind w:left="103"/>
              <w:rPr>
                <w:rFonts w:asciiTheme="minorEastAsia" w:eastAsiaTheme="minorEastAsia" w:hAnsiTheme="minorEastAsia"/>
                <w:spacing w:val="16"/>
                <w:sz w:val="21"/>
                <w:szCs w:val="21"/>
                <w:lang w:eastAsia="ja-JP"/>
              </w:rPr>
            </w:pPr>
          </w:p>
          <w:p w14:paraId="3597F902" w14:textId="77777777" w:rsidR="00017417" w:rsidRPr="00525980" w:rsidRDefault="00017417" w:rsidP="00DB4DD1">
            <w:pPr>
              <w:pStyle w:val="TableParagraph"/>
              <w:spacing w:line="253" w:lineRule="exact"/>
              <w:ind w:left="103"/>
              <w:rPr>
                <w:rFonts w:asciiTheme="minorEastAsia" w:eastAsiaTheme="minorEastAsia" w:hAnsiTheme="minorEastAsia"/>
                <w:spacing w:val="16"/>
                <w:sz w:val="21"/>
                <w:szCs w:val="21"/>
                <w:lang w:eastAsia="ja-JP"/>
              </w:rPr>
            </w:pPr>
          </w:p>
          <w:p w14:paraId="1CABC263" w14:textId="77777777" w:rsidR="00017417" w:rsidRPr="00563721" w:rsidRDefault="00017417" w:rsidP="00DB4DD1">
            <w:pPr>
              <w:pStyle w:val="TableParagraph"/>
              <w:spacing w:line="253" w:lineRule="exact"/>
              <w:ind w:left="103"/>
              <w:rPr>
                <w:rFonts w:asciiTheme="minorEastAsia" w:eastAsiaTheme="minorEastAsia" w:hAnsiTheme="minorEastAsia"/>
                <w:w w:val="105"/>
                <w:sz w:val="18"/>
                <w:szCs w:val="18"/>
                <w:lang w:eastAsia="ja-JP"/>
              </w:rPr>
            </w:pPr>
            <w:r w:rsidRPr="00563721">
              <w:rPr>
                <w:rFonts w:asciiTheme="minorEastAsia" w:eastAsiaTheme="minorEastAsia" w:hAnsiTheme="minorEastAsia"/>
                <w:w w:val="105"/>
                <w:sz w:val="18"/>
                <w:szCs w:val="18"/>
                <w:lang w:eastAsia="ja-JP"/>
              </w:rPr>
              <w:t>※</w:t>
            </w:r>
            <w:r w:rsidRPr="00563721">
              <w:rPr>
                <w:rFonts w:asciiTheme="minorEastAsia" w:eastAsiaTheme="minorEastAsia" w:hAnsiTheme="minorEastAsia"/>
                <w:spacing w:val="34"/>
                <w:w w:val="105"/>
                <w:sz w:val="18"/>
                <w:szCs w:val="18"/>
                <w:lang w:eastAsia="ja-JP"/>
              </w:rPr>
              <w:t xml:space="preserve"> </w:t>
            </w:r>
            <w:r w:rsidRPr="00563721">
              <w:rPr>
                <w:rFonts w:asciiTheme="minorEastAsia" w:eastAsiaTheme="minorEastAsia" w:hAnsiTheme="minorEastAsia" w:hint="eastAsia"/>
                <w:w w:val="105"/>
                <w:sz w:val="18"/>
                <w:szCs w:val="18"/>
                <w:bdr w:val="single" w:sz="4" w:space="0" w:color="auto"/>
                <w:lang w:eastAsia="ja-JP"/>
              </w:rPr>
              <w:t>市町村名</w:t>
            </w:r>
            <w:r w:rsidRPr="00563721">
              <w:rPr>
                <w:rFonts w:asciiTheme="minorEastAsia" w:eastAsiaTheme="minorEastAsia" w:hAnsiTheme="minorEastAsia" w:hint="eastAsia"/>
                <w:w w:val="105"/>
                <w:sz w:val="18"/>
                <w:szCs w:val="18"/>
                <w:lang w:eastAsia="ja-JP"/>
              </w:rPr>
              <w:t xml:space="preserve"> </w:t>
            </w:r>
            <w:r w:rsidRPr="00563721">
              <w:rPr>
                <w:rFonts w:asciiTheme="minorEastAsia" w:eastAsiaTheme="minorEastAsia" w:hAnsiTheme="minorEastAsia"/>
                <w:w w:val="105"/>
                <w:sz w:val="18"/>
                <w:szCs w:val="18"/>
                <w:lang w:eastAsia="ja-JP"/>
              </w:rPr>
              <w:t>以外</w:t>
            </w:r>
            <w:r w:rsidRPr="00563721">
              <w:rPr>
                <w:rFonts w:asciiTheme="minorEastAsia" w:eastAsiaTheme="minorEastAsia" w:hAnsiTheme="minorEastAsia" w:hint="eastAsia"/>
                <w:w w:val="105"/>
                <w:sz w:val="18"/>
                <w:szCs w:val="18"/>
                <w:lang w:eastAsia="ja-JP"/>
              </w:rPr>
              <w:t>に</w:t>
            </w:r>
            <w:r w:rsidRPr="00563721">
              <w:rPr>
                <w:rFonts w:asciiTheme="minorEastAsia" w:eastAsiaTheme="minorEastAsia" w:hAnsiTheme="minorEastAsia"/>
                <w:w w:val="105"/>
                <w:sz w:val="18"/>
                <w:szCs w:val="18"/>
                <w:lang w:eastAsia="ja-JP"/>
              </w:rPr>
              <w:t>居住していた場合のみ記入してください。</w:t>
            </w:r>
          </w:p>
          <w:p w14:paraId="4369C1DB" w14:textId="1D556C03" w:rsidR="00017417" w:rsidRPr="00525980" w:rsidRDefault="00017417" w:rsidP="00836D4B">
            <w:pPr>
              <w:ind w:firstLineChars="200" w:firstLine="377"/>
              <w:rPr>
                <w:rFonts w:asciiTheme="minorEastAsia" w:eastAsiaTheme="minorEastAsia" w:hAnsiTheme="minorEastAsia"/>
                <w:sz w:val="21"/>
                <w:szCs w:val="21"/>
                <w:lang w:eastAsia="ja-JP"/>
              </w:rPr>
            </w:pPr>
            <w:r w:rsidRPr="00563721">
              <w:rPr>
                <w:rFonts w:asciiTheme="minorEastAsia" w:eastAsiaTheme="minorEastAsia" w:hAnsiTheme="minorEastAsia"/>
                <w:w w:val="105"/>
                <w:sz w:val="18"/>
                <w:szCs w:val="18"/>
                <w:lang w:eastAsia="ja-JP"/>
              </w:rPr>
              <w:t>正確な住所が不明な場合は分かる範囲で記入してください。</w:t>
            </w:r>
          </w:p>
        </w:tc>
        <w:tc>
          <w:tcPr>
            <w:tcW w:w="425" w:type="dxa"/>
            <w:tcBorders>
              <w:left w:val="nil"/>
            </w:tcBorders>
          </w:tcPr>
          <w:p w14:paraId="4B3EBDC2" w14:textId="77777777" w:rsidR="00017417" w:rsidRPr="00525980" w:rsidRDefault="00017417" w:rsidP="00DB4DD1">
            <w:pPr>
              <w:pStyle w:val="TableParagraph"/>
              <w:rPr>
                <w:rFonts w:asciiTheme="minorEastAsia" w:eastAsiaTheme="minorEastAsia" w:hAnsiTheme="minorEastAsia"/>
                <w:sz w:val="21"/>
                <w:szCs w:val="21"/>
                <w:lang w:eastAsia="ja-JP"/>
              </w:rPr>
            </w:pPr>
          </w:p>
        </w:tc>
      </w:tr>
    </w:tbl>
    <w:p w14:paraId="7F83672A" w14:textId="3756EA55" w:rsidR="001F1EA0" w:rsidRPr="00525980" w:rsidRDefault="00570E0F">
      <w:pPr>
        <w:pStyle w:val="a3"/>
        <w:tabs>
          <w:tab w:val="left" w:pos="4169"/>
        </w:tabs>
        <w:spacing w:before="137" w:after="19"/>
        <w:ind w:left="822"/>
        <w:rPr>
          <w:rFonts w:asciiTheme="minorEastAsia" w:eastAsiaTheme="minorEastAsia" w:hAnsiTheme="minorEastAsia"/>
          <w:sz w:val="21"/>
          <w:szCs w:val="21"/>
          <w:lang w:eastAsia="ja-JP"/>
        </w:rPr>
      </w:pPr>
      <w:r w:rsidRPr="00525980">
        <w:rPr>
          <w:rFonts w:asciiTheme="minorEastAsia" w:eastAsiaTheme="minorEastAsia" w:hAnsiTheme="minorEastAsia"/>
          <w:w w:val="105"/>
          <w:sz w:val="21"/>
          <w:szCs w:val="21"/>
          <w:lang w:eastAsia="ja-JP"/>
        </w:rPr>
        <w:t>③</w:t>
      </w:r>
      <w:r w:rsidR="00AA5FD6" w:rsidRPr="00525980">
        <w:rPr>
          <w:rFonts w:asciiTheme="minorEastAsia" w:eastAsiaTheme="minorEastAsia" w:hAnsiTheme="minorEastAsia" w:hint="eastAsia"/>
          <w:w w:val="105"/>
          <w:sz w:val="21"/>
          <w:szCs w:val="21"/>
          <w:lang w:eastAsia="ja-JP"/>
        </w:rPr>
        <w:t xml:space="preserve">　　</w:t>
      </w:r>
      <w:r w:rsidRPr="00525980">
        <w:rPr>
          <w:rFonts w:asciiTheme="minorEastAsia" w:eastAsiaTheme="minorEastAsia" w:hAnsiTheme="minorEastAsia"/>
          <w:w w:val="105"/>
          <w:sz w:val="21"/>
          <w:szCs w:val="21"/>
          <w:lang w:eastAsia="ja-JP"/>
        </w:rPr>
        <w:t>年</w:t>
      </w:r>
      <w:r w:rsidR="00AA5FD6" w:rsidRPr="00525980">
        <w:rPr>
          <w:rFonts w:asciiTheme="minorEastAsia" w:eastAsiaTheme="minorEastAsia" w:hAnsiTheme="minorEastAsia" w:hint="eastAsia"/>
          <w:w w:val="105"/>
          <w:sz w:val="21"/>
          <w:szCs w:val="21"/>
          <w:lang w:eastAsia="ja-JP"/>
        </w:rPr>
        <w:t xml:space="preserve">　　</w:t>
      </w:r>
      <w:r w:rsidRPr="00525980">
        <w:rPr>
          <w:rFonts w:asciiTheme="minorEastAsia" w:eastAsiaTheme="minorEastAsia" w:hAnsiTheme="minorEastAsia"/>
          <w:w w:val="105"/>
          <w:sz w:val="21"/>
          <w:szCs w:val="21"/>
          <w:lang w:eastAsia="ja-JP"/>
        </w:rPr>
        <w:t>月</w:t>
      </w:r>
      <w:r w:rsidRPr="00525980">
        <w:rPr>
          <w:rFonts w:asciiTheme="minorEastAsia" w:eastAsiaTheme="minorEastAsia" w:hAnsiTheme="minorEastAsia"/>
          <w:spacing w:val="60"/>
          <w:w w:val="105"/>
          <w:sz w:val="21"/>
          <w:szCs w:val="21"/>
          <w:lang w:eastAsia="ja-JP"/>
        </w:rPr>
        <w:t xml:space="preserve"> </w:t>
      </w:r>
      <w:r w:rsidRPr="00525980">
        <w:rPr>
          <w:rFonts w:asciiTheme="minorEastAsia" w:eastAsiaTheme="minorEastAsia" w:hAnsiTheme="minorEastAsia"/>
          <w:w w:val="105"/>
          <w:sz w:val="21"/>
          <w:szCs w:val="21"/>
          <w:lang w:eastAsia="ja-JP"/>
        </w:rPr>
        <w:t>～</w:t>
      </w:r>
      <w:r w:rsidRPr="00525980">
        <w:rPr>
          <w:rFonts w:asciiTheme="minorEastAsia" w:eastAsiaTheme="minorEastAsia" w:hAnsiTheme="minorEastAsia"/>
          <w:spacing w:val="44"/>
          <w:w w:val="105"/>
          <w:sz w:val="21"/>
          <w:szCs w:val="21"/>
          <w:lang w:eastAsia="ja-JP"/>
        </w:rPr>
        <w:t xml:space="preserve"> </w:t>
      </w:r>
      <w:r w:rsidR="00AA5FD6" w:rsidRPr="00525980">
        <w:rPr>
          <w:rFonts w:asciiTheme="minorEastAsia" w:eastAsiaTheme="minorEastAsia" w:hAnsiTheme="minorEastAsia" w:hint="eastAsia"/>
          <w:spacing w:val="44"/>
          <w:w w:val="105"/>
          <w:sz w:val="21"/>
          <w:szCs w:val="21"/>
          <w:lang w:eastAsia="ja-JP"/>
        </w:rPr>
        <w:t xml:space="preserve">　　</w:t>
      </w:r>
      <w:r w:rsidRPr="00525980">
        <w:rPr>
          <w:rFonts w:asciiTheme="minorEastAsia" w:eastAsiaTheme="minorEastAsia" w:hAnsiTheme="minorEastAsia"/>
          <w:w w:val="105"/>
          <w:sz w:val="21"/>
          <w:szCs w:val="21"/>
          <w:lang w:eastAsia="ja-JP"/>
        </w:rPr>
        <w:t>年</w:t>
      </w:r>
      <w:r w:rsidR="00AA5FD6" w:rsidRPr="00525980">
        <w:rPr>
          <w:rFonts w:asciiTheme="minorEastAsia" w:eastAsiaTheme="minorEastAsia" w:hAnsiTheme="minorEastAsia" w:hint="eastAsia"/>
          <w:w w:val="105"/>
          <w:sz w:val="21"/>
          <w:szCs w:val="21"/>
          <w:lang w:eastAsia="ja-JP"/>
        </w:rPr>
        <w:t xml:space="preserve">　　</w:t>
      </w:r>
      <w:r w:rsidRPr="00525980">
        <w:rPr>
          <w:rFonts w:asciiTheme="minorEastAsia" w:eastAsiaTheme="minorEastAsia" w:hAnsiTheme="minorEastAsia"/>
          <w:w w:val="105"/>
          <w:sz w:val="21"/>
          <w:szCs w:val="21"/>
          <w:lang w:eastAsia="ja-JP"/>
        </w:rPr>
        <w:t>月</w:t>
      </w:r>
      <w:r w:rsidRPr="00525980">
        <w:rPr>
          <w:rFonts w:asciiTheme="minorEastAsia" w:eastAsiaTheme="minorEastAsia" w:hAnsiTheme="minorEastAsia"/>
          <w:w w:val="105"/>
          <w:sz w:val="21"/>
          <w:szCs w:val="21"/>
          <w:lang w:eastAsia="ja-JP"/>
        </w:rPr>
        <w:tab/>
        <w:t>の状況については以下のとおりです。</w:t>
      </w:r>
    </w:p>
    <w:tbl>
      <w:tblPr>
        <w:tblStyle w:val="TableNormal"/>
        <w:tblW w:w="0" w:type="auto"/>
        <w:tblInd w:w="8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02"/>
        <w:gridCol w:w="305"/>
        <w:gridCol w:w="3602"/>
        <w:gridCol w:w="260"/>
        <w:gridCol w:w="1080"/>
        <w:gridCol w:w="162"/>
        <w:gridCol w:w="1462"/>
        <w:gridCol w:w="1375"/>
        <w:gridCol w:w="403"/>
      </w:tblGrid>
      <w:tr w:rsidR="00B90CCE" w:rsidRPr="00525980" w14:paraId="3CC11D04" w14:textId="77777777" w:rsidTr="00563721">
        <w:trPr>
          <w:trHeight w:val="546"/>
        </w:trPr>
        <w:tc>
          <w:tcPr>
            <w:tcW w:w="1402" w:type="dxa"/>
          </w:tcPr>
          <w:p w14:paraId="1959081A" w14:textId="4E746987" w:rsidR="00B90CCE" w:rsidRPr="00525980" w:rsidRDefault="00782968" w:rsidP="00344C85">
            <w:pPr>
              <w:pStyle w:val="TableParagraph"/>
              <w:spacing w:before="153"/>
              <w:ind w:left="37"/>
              <w:jc w:val="center"/>
              <w:rPr>
                <w:rFonts w:asciiTheme="minorEastAsia" w:eastAsiaTheme="minorEastAsia" w:hAnsiTheme="minorEastAsia"/>
                <w:sz w:val="21"/>
                <w:szCs w:val="21"/>
              </w:rPr>
            </w:pPr>
            <w:ins w:id="0" w:author="菊地　佑介" w:date="2023-01-17T13:12:00Z">
              <w:r>
                <w:rPr>
                  <w:rFonts w:asciiTheme="minorEastAsia" w:eastAsiaTheme="minorEastAsia" w:hAnsiTheme="minorEastAsia"/>
                  <w:noProof/>
                  <w:sz w:val="21"/>
                  <w:szCs w:val="21"/>
                  <w:lang w:eastAsia="ja-JP"/>
                </w:rPr>
                <w:pict w14:anchorId="766D9227">
                  <v:shape id="_x0000_s1053" type="#_x0000_t202" style="position:absolute;left:0;text-align:left;margin-left:69.45pt;margin-top:14.65pt;width:432.95pt;height:15.1pt;z-index:251667456;visibility:visible;mso-wrap-distance-left:9pt;mso-wrap-distance-top:0;mso-wrap-distance-right:9pt;mso-wrap-distance-bottom:0;mso-position-horizontal-relative:text;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" fillcolor="#92d050" strokecolor="#92d050">
                    <v:fill opacity="52428f"/>
                    <v:textbox style="mso-next-textbox:#_x0000_s1053" inset="5.85pt,.7pt,5.85pt,.7pt">
                      <w:txbxContent>
                        <w:p w14:paraId="77DC5485" w14:textId="4E9F722E" w:rsidR="00782968" w:rsidRPr="00A660A6" w:rsidRDefault="00782968" w:rsidP="00782968">
                          <w:pPr>
                            <w:jc w:val="center"/>
                            <w:rPr>
                              <w:rFonts w:asciiTheme="majorEastAsia" w:eastAsiaTheme="majorEastAsia" w:hAnsiTheme="majorEastAsia"/>
                              <w:b/>
                              <w:bCs/>
                              <w:color w:val="FFFFFF"/>
                              <w:sz w:val="21"/>
                              <w:szCs w:val="21"/>
                            </w:rPr>
                          </w:pPr>
                          <w:proofErr w:type="spellStart"/>
                          <w:r w:rsidRPr="00A660A6">
                            <w:rPr>
                              <w:rFonts w:asciiTheme="majorEastAsia" w:eastAsiaTheme="majorEastAsia" w:hAnsiTheme="majorEastAsia" w:hint="eastAsia"/>
                              <w:b/>
                              <w:bCs/>
                              <w:color w:val="FFFFFF"/>
                              <w:sz w:val="21"/>
                              <w:szCs w:val="21"/>
                            </w:rPr>
                            <w:t>固定文言</w:t>
                          </w:r>
                          <w:proofErr w:type="spellEnd"/>
                          <w:ins w:id="1" w:author="菊地　佑介" w:date="2023-01-17T13:13:00Z">
                            <w:r w:rsidR="008B12D7">
                              <w:rPr>
                                <w:rFonts w:asciiTheme="majorEastAsia" w:eastAsiaTheme="majorEastAsia" w:hAnsiTheme="majorEastAsia" w:hint="eastAsia"/>
                                <w:b/>
                                <w:bCs/>
                                <w:color w:val="FFFFFF"/>
                                <w:sz w:val="21"/>
                                <w:szCs w:val="21"/>
                                <w:lang w:eastAsia="ja-JP"/>
                              </w:rPr>
                              <w:t>４</w:t>
                            </w:r>
                          </w:ins>
                          <w:del w:id="2" w:author="菊地　佑介" w:date="2023-01-17T13:12:00Z">
                            <w:r w:rsidRPr="00A660A6" w:rsidDel="00782968">
                              <w:rPr>
                                <w:rFonts w:asciiTheme="majorEastAsia" w:eastAsiaTheme="majorEastAsia" w:hAnsiTheme="majorEastAsia" w:hint="eastAsia"/>
                                <w:b/>
                                <w:bCs/>
                                <w:color w:val="FFFFFF"/>
                                <w:sz w:val="21"/>
                                <w:szCs w:val="21"/>
                                <w:lang w:eastAsia="ja-JP"/>
                              </w:rPr>
                              <w:delText>２</w:delText>
                            </w:r>
                          </w:del>
                        </w:p>
                      </w:txbxContent>
                    </v:textbox>
                  </v:shape>
                </w:pict>
              </w:r>
            </w:ins>
            <w:proofErr w:type="spellStart"/>
            <w:r w:rsidR="00B90CCE" w:rsidRPr="00525980">
              <w:rPr>
                <w:rFonts w:asciiTheme="minorEastAsia" w:eastAsiaTheme="minorEastAsia" w:hAnsiTheme="minorEastAsia"/>
                <w:sz w:val="21"/>
                <w:szCs w:val="21"/>
              </w:rPr>
              <w:t>介護保険</w:t>
            </w:r>
            <w:proofErr w:type="spellEnd"/>
          </w:p>
        </w:tc>
        <w:tc>
          <w:tcPr>
            <w:tcW w:w="305" w:type="dxa"/>
            <w:tcBorders>
              <w:right w:val="nil"/>
            </w:tcBorders>
            <w:vAlign w:val="bottom"/>
          </w:tcPr>
          <w:p w14:paraId="0798918F" w14:textId="4E953C7D" w:rsidR="00B90CCE" w:rsidRPr="00525980" w:rsidRDefault="00B90CCE">
            <w:pPr>
              <w:pStyle w:val="TableParagraph"/>
              <w:rPr>
                <w:rFonts w:asciiTheme="minorEastAsia" w:eastAsiaTheme="minorEastAsia" w:hAnsiTheme="minorEastAsia"/>
                <w:sz w:val="21"/>
                <w:szCs w:val="21"/>
              </w:rPr>
            </w:pPr>
          </w:p>
          <w:p w14:paraId="0314D2B3" w14:textId="77777777" w:rsidR="00B90CCE" w:rsidRPr="00525980" w:rsidRDefault="00B90CCE">
            <w:pPr>
              <w:pStyle w:val="TableParagraph"/>
              <w:spacing w:line="193" w:lineRule="exact"/>
              <w:jc w:val="center"/>
              <w:rPr>
                <w:rFonts w:asciiTheme="minorEastAsia" w:eastAsiaTheme="minorEastAsia" w:hAnsiTheme="minorEastAsia"/>
                <w:sz w:val="21"/>
                <w:szCs w:val="21"/>
              </w:rPr>
            </w:pPr>
            <w:r w:rsidRPr="00525980">
              <w:rPr>
                <w:rFonts w:asciiTheme="minorEastAsia" w:eastAsiaTheme="minorEastAsia" w:hAnsiTheme="minorEastAsia"/>
                <w:sz w:val="21"/>
                <w:szCs w:val="21"/>
              </w:rPr>
              <w:t>※</w:t>
            </w:r>
          </w:p>
        </w:tc>
        <w:tc>
          <w:tcPr>
            <w:tcW w:w="7941" w:type="dxa"/>
            <w:gridSpan w:val="6"/>
            <w:tcBorders>
              <w:left w:val="nil"/>
              <w:right w:val="nil"/>
            </w:tcBorders>
          </w:tcPr>
          <w:p w14:paraId="50E3D5E6" w14:textId="77777777" w:rsidR="00B90CCE" w:rsidRPr="00525980" w:rsidRDefault="00B90CCE">
            <w:pPr>
              <w:pStyle w:val="TableParagraph"/>
              <w:tabs>
                <w:tab w:val="left" w:pos="3889"/>
              </w:tabs>
              <w:spacing w:before="73"/>
              <w:ind w:left="563"/>
              <w:rPr>
                <w:rFonts w:asciiTheme="minorEastAsia" w:eastAsiaTheme="minorEastAsia" w:hAnsiTheme="minorEastAsia"/>
                <w:sz w:val="21"/>
                <w:szCs w:val="21"/>
                <w:lang w:eastAsia="ja-JP"/>
              </w:rPr>
            </w:pPr>
            <w:r w:rsidRPr="00525980">
              <w:rPr>
                <w:rFonts w:asciiTheme="minorEastAsia" w:eastAsiaTheme="minorEastAsia" w:hAnsiTheme="minorEastAsia"/>
                <w:w w:val="110"/>
                <w:sz w:val="21"/>
                <w:szCs w:val="21"/>
                <w:lang w:eastAsia="ja-JP"/>
              </w:rPr>
              <w:t>□</w:t>
            </w:r>
            <w:r w:rsidRPr="00525980">
              <w:rPr>
                <w:rFonts w:asciiTheme="minorEastAsia" w:eastAsiaTheme="minorEastAsia" w:hAnsiTheme="minorEastAsia"/>
                <w:spacing w:val="-12"/>
                <w:w w:val="110"/>
                <w:sz w:val="21"/>
                <w:szCs w:val="21"/>
                <w:lang w:eastAsia="ja-JP"/>
              </w:rPr>
              <w:t xml:space="preserve"> </w:t>
            </w:r>
            <w:r w:rsidRPr="00525980">
              <w:rPr>
                <w:rFonts w:asciiTheme="minorEastAsia" w:eastAsiaTheme="minorEastAsia" w:hAnsiTheme="minorEastAsia"/>
                <w:w w:val="110"/>
                <w:sz w:val="21"/>
                <w:szCs w:val="21"/>
                <w:lang w:eastAsia="ja-JP"/>
              </w:rPr>
              <w:t>利用している</w:t>
            </w:r>
            <w:r w:rsidRPr="00525980">
              <w:rPr>
                <w:rFonts w:asciiTheme="minorEastAsia" w:eastAsiaTheme="minorEastAsia" w:hAnsiTheme="minorEastAsia"/>
                <w:w w:val="110"/>
                <w:sz w:val="21"/>
                <w:szCs w:val="21"/>
                <w:lang w:eastAsia="ja-JP"/>
              </w:rPr>
              <w:tab/>
            </w:r>
            <w:r w:rsidRPr="00525980">
              <w:rPr>
                <w:rFonts w:asciiTheme="minorEastAsia" w:eastAsiaTheme="minorEastAsia" w:hAnsiTheme="minorEastAsia"/>
                <w:w w:val="105"/>
                <w:sz w:val="21"/>
                <w:szCs w:val="21"/>
                <w:lang w:eastAsia="ja-JP"/>
              </w:rPr>
              <w:t>□</w:t>
            </w:r>
            <w:r w:rsidRPr="00525980">
              <w:rPr>
                <w:rFonts w:asciiTheme="minorEastAsia" w:eastAsiaTheme="minorEastAsia" w:hAnsiTheme="minorEastAsia"/>
                <w:spacing w:val="2"/>
                <w:w w:val="105"/>
                <w:sz w:val="21"/>
                <w:szCs w:val="21"/>
                <w:lang w:eastAsia="ja-JP"/>
              </w:rPr>
              <w:t xml:space="preserve"> </w:t>
            </w:r>
            <w:r w:rsidRPr="00525980">
              <w:rPr>
                <w:rFonts w:asciiTheme="minorEastAsia" w:eastAsiaTheme="minorEastAsia" w:hAnsiTheme="minorEastAsia"/>
                <w:w w:val="105"/>
                <w:sz w:val="21"/>
                <w:szCs w:val="21"/>
                <w:lang w:eastAsia="ja-JP"/>
              </w:rPr>
              <w:t>利用していない</w:t>
            </w:r>
          </w:p>
          <w:p w14:paraId="4F91AD3A" w14:textId="77777777" w:rsidR="00B90CCE" w:rsidRPr="00525980" w:rsidRDefault="00B90CCE" w:rsidP="00836D4B">
            <w:pPr>
              <w:pStyle w:val="TableParagraph"/>
              <w:spacing w:before="4"/>
              <w:ind w:left="121"/>
              <w:rPr>
                <w:rFonts w:asciiTheme="minorEastAsia" w:eastAsiaTheme="minorEastAsia" w:hAnsiTheme="minorEastAsia"/>
                <w:sz w:val="21"/>
                <w:szCs w:val="21"/>
                <w:lang w:eastAsia="ja-JP"/>
              </w:rPr>
            </w:pPr>
            <w:r w:rsidRPr="00563721">
              <w:rPr>
                <w:rFonts w:asciiTheme="minorEastAsia" w:eastAsiaTheme="minorEastAsia" w:hAnsiTheme="minorEastAsia"/>
                <w:w w:val="105"/>
                <w:sz w:val="18"/>
                <w:szCs w:val="18"/>
                <w:lang w:eastAsia="ja-JP"/>
              </w:rPr>
              <w:t>利用している場合には介護保険被保険者証の写しを添付してください。</w:t>
            </w:r>
          </w:p>
        </w:tc>
        <w:tc>
          <w:tcPr>
            <w:tcW w:w="403" w:type="dxa"/>
            <w:tcBorders>
              <w:left w:val="nil"/>
            </w:tcBorders>
          </w:tcPr>
          <w:p w14:paraId="22AF5E4B" w14:textId="77777777" w:rsidR="00B90CCE" w:rsidRPr="00525980" w:rsidRDefault="00B90CCE">
            <w:pPr>
              <w:pStyle w:val="TableParagraph"/>
              <w:rPr>
                <w:rFonts w:asciiTheme="minorEastAsia" w:eastAsiaTheme="minorEastAsia" w:hAnsiTheme="minorEastAsia"/>
                <w:sz w:val="21"/>
                <w:szCs w:val="21"/>
                <w:lang w:eastAsia="ja-JP"/>
              </w:rPr>
            </w:pPr>
          </w:p>
        </w:tc>
      </w:tr>
      <w:tr w:rsidR="001F1EA0" w:rsidRPr="00525980" w14:paraId="2A186C3C" w14:textId="77777777" w:rsidTr="00563721">
        <w:trPr>
          <w:trHeight w:val="426"/>
        </w:trPr>
        <w:tc>
          <w:tcPr>
            <w:tcW w:w="1402" w:type="dxa"/>
            <w:vAlign w:val="center"/>
          </w:tcPr>
          <w:p w14:paraId="0C231F01" w14:textId="77777777" w:rsidR="00344C85" w:rsidRPr="00563721" w:rsidRDefault="00570E0F" w:rsidP="00344C85">
            <w:pPr>
              <w:pStyle w:val="TableParagraph"/>
              <w:tabs>
                <w:tab w:val="left" w:pos="894"/>
              </w:tabs>
              <w:spacing w:line="204" w:lineRule="exact"/>
              <w:ind w:left="323" w:right="24" w:hanging="286"/>
              <w:jc w:val="center"/>
              <w:rPr>
                <w:rFonts w:asciiTheme="minorEastAsia" w:eastAsiaTheme="minorEastAsia" w:hAnsiTheme="minorEastAsia"/>
                <w:sz w:val="20"/>
                <w:szCs w:val="20"/>
                <w:lang w:eastAsia="ja-JP"/>
              </w:rPr>
            </w:pPr>
            <w:r w:rsidRPr="00563721">
              <w:rPr>
                <w:rFonts w:asciiTheme="minorEastAsia" w:eastAsiaTheme="minorEastAsia" w:hAnsiTheme="minorEastAsia"/>
                <w:sz w:val="20"/>
                <w:szCs w:val="20"/>
                <w:lang w:eastAsia="ja-JP"/>
              </w:rPr>
              <w:t>市町村民税の</w:t>
            </w:r>
          </w:p>
          <w:p w14:paraId="5782FE04" w14:textId="1F4C3D0F" w:rsidR="001F1EA0" w:rsidRPr="00525980" w:rsidRDefault="00570E0F" w:rsidP="00344C85">
            <w:pPr>
              <w:pStyle w:val="TableParagraph"/>
              <w:tabs>
                <w:tab w:val="left" w:pos="894"/>
              </w:tabs>
              <w:spacing w:line="204" w:lineRule="exact"/>
              <w:ind w:left="323" w:right="24" w:hanging="286"/>
              <w:jc w:val="center"/>
              <w:rPr>
                <w:rFonts w:asciiTheme="minorEastAsia" w:eastAsiaTheme="minorEastAsia" w:hAnsiTheme="minorEastAsia"/>
                <w:sz w:val="21"/>
                <w:szCs w:val="21"/>
                <w:lang w:eastAsia="ja-JP"/>
              </w:rPr>
            </w:pPr>
            <w:r w:rsidRPr="00563721">
              <w:rPr>
                <w:rFonts w:asciiTheme="minorEastAsia" w:eastAsiaTheme="minorEastAsia" w:hAnsiTheme="minorEastAsia"/>
                <w:sz w:val="20"/>
                <w:szCs w:val="20"/>
                <w:lang w:eastAsia="ja-JP"/>
              </w:rPr>
              <w:t>状</w:t>
            </w:r>
            <w:r w:rsidR="00716FD9">
              <w:rPr>
                <w:rFonts w:asciiTheme="minorEastAsia" w:eastAsiaTheme="minorEastAsia" w:hAnsiTheme="minorEastAsia" w:hint="eastAsia"/>
                <w:sz w:val="20"/>
                <w:szCs w:val="20"/>
                <w:lang w:eastAsia="ja-JP"/>
              </w:rPr>
              <w:t xml:space="preserve">　　</w:t>
            </w:r>
            <w:r w:rsidRPr="00563721">
              <w:rPr>
                <w:rFonts w:asciiTheme="minorEastAsia" w:eastAsiaTheme="minorEastAsia" w:hAnsiTheme="minorEastAsia"/>
                <w:sz w:val="20"/>
                <w:szCs w:val="20"/>
                <w:lang w:eastAsia="ja-JP"/>
              </w:rPr>
              <w:t>況</w:t>
            </w:r>
          </w:p>
        </w:tc>
        <w:tc>
          <w:tcPr>
            <w:tcW w:w="305" w:type="dxa"/>
            <w:tcBorders>
              <w:right w:val="nil"/>
            </w:tcBorders>
            <w:vAlign w:val="bottom"/>
          </w:tcPr>
          <w:p w14:paraId="5757B7F1" w14:textId="77777777" w:rsidR="001F1EA0" w:rsidRPr="00525980" w:rsidRDefault="001F1EA0">
            <w:pPr>
              <w:pStyle w:val="TableParagraph"/>
              <w:rPr>
                <w:rFonts w:asciiTheme="minorEastAsia" w:eastAsiaTheme="minorEastAsia" w:hAnsiTheme="minorEastAsia"/>
                <w:sz w:val="21"/>
                <w:szCs w:val="21"/>
                <w:lang w:eastAsia="ja-JP"/>
              </w:rPr>
            </w:pPr>
          </w:p>
        </w:tc>
        <w:tc>
          <w:tcPr>
            <w:tcW w:w="3602" w:type="dxa"/>
            <w:tcBorders>
              <w:left w:val="nil"/>
              <w:right w:val="nil"/>
            </w:tcBorders>
          </w:tcPr>
          <w:p w14:paraId="5B38863F" w14:textId="77777777" w:rsidR="001F1EA0" w:rsidRPr="00525980" w:rsidRDefault="00570E0F">
            <w:pPr>
              <w:pStyle w:val="TableParagraph"/>
              <w:spacing w:before="113"/>
              <w:ind w:left="563"/>
              <w:rPr>
                <w:rFonts w:asciiTheme="minorEastAsia" w:eastAsiaTheme="minorEastAsia" w:hAnsiTheme="minorEastAsia"/>
                <w:sz w:val="21"/>
                <w:szCs w:val="21"/>
              </w:rPr>
            </w:pPr>
            <w:r w:rsidRPr="00525980">
              <w:rPr>
                <w:rFonts w:asciiTheme="minorEastAsia" w:eastAsiaTheme="minorEastAsia" w:hAnsiTheme="minorEastAsia"/>
                <w:spacing w:val="-1"/>
                <w:sz w:val="21"/>
                <w:szCs w:val="21"/>
              </w:rPr>
              <w:t xml:space="preserve">□ </w:t>
            </w:r>
            <w:proofErr w:type="spellStart"/>
            <w:r w:rsidRPr="00525980">
              <w:rPr>
                <w:rFonts w:asciiTheme="minorEastAsia" w:eastAsiaTheme="minorEastAsia" w:hAnsiTheme="minorEastAsia"/>
                <w:spacing w:val="-1"/>
                <w:sz w:val="21"/>
                <w:szCs w:val="21"/>
              </w:rPr>
              <w:t>課税</w:t>
            </w:r>
            <w:proofErr w:type="spellEnd"/>
          </w:p>
        </w:tc>
        <w:tc>
          <w:tcPr>
            <w:tcW w:w="260" w:type="dxa"/>
            <w:tcBorders>
              <w:left w:val="nil"/>
              <w:right w:val="nil"/>
            </w:tcBorders>
          </w:tcPr>
          <w:p w14:paraId="2282F5BB" w14:textId="77777777" w:rsidR="001F1EA0" w:rsidRPr="00525980" w:rsidRDefault="001F1EA0">
            <w:pPr>
              <w:pStyle w:val="TableParagraph"/>
              <w:rPr>
                <w:rFonts w:asciiTheme="minorEastAsia" w:eastAsiaTheme="minorEastAsia" w:hAnsiTheme="minorEastAsia"/>
                <w:sz w:val="21"/>
                <w:szCs w:val="21"/>
              </w:rPr>
            </w:pPr>
          </w:p>
        </w:tc>
        <w:tc>
          <w:tcPr>
            <w:tcW w:w="1080" w:type="dxa"/>
            <w:tcBorders>
              <w:left w:val="nil"/>
              <w:right w:val="nil"/>
            </w:tcBorders>
          </w:tcPr>
          <w:p w14:paraId="1519CE6B" w14:textId="77777777" w:rsidR="001F1EA0" w:rsidRPr="00525980" w:rsidRDefault="00570E0F">
            <w:pPr>
              <w:pStyle w:val="TableParagraph"/>
              <w:spacing w:before="113"/>
              <w:ind w:left="28"/>
              <w:rPr>
                <w:rFonts w:asciiTheme="minorEastAsia" w:eastAsiaTheme="minorEastAsia" w:hAnsiTheme="minorEastAsia"/>
                <w:sz w:val="21"/>
                <w:szCs w:val="21"/>
              </w:rPr>
            </w:pPr>
            <w:r w:rsidRPr="00525980">
              <w:rPr>
                <w:rFonts w:asciiTheme="minorEastAsia" w:eastAsiaTheme="minorEastAsia" w:hAnsiTheme="minorEastAsia"/>
                <w:spacing w:val="-1"/>
                <w:sz w:val="21"/>
                <w:szCs w:val="21"/>
              </w:rPr>
              <w:t xml:space="preserve">□ </w:t>
            </w:r>
            <w:proofErr w:type="spellStart"/>
            <w:r w:rsidRPr="00525980">
              <w:rPr>
                <w:rFonts w:asciiTheme="minorEastAsia" w:eastAsiaTheme="minorEastAsia" w:hAnsiTheme="minorEastAsia"/>
                <w:spacing w:val="-1"/>
                <w:sz w:val="21"/>
                <w:szCs w:val="21"/>
              </w:rPr>
              <w:t>非課税</w:t>
            </w:r>
            <w:proofErr w:type="spellEnd"/>
          </w:p>
        </w:tc>
        <w:tc>
          <w:tcPr>
            <w:tcW w:w="162" w:type="dxa"/>
            <w:tcBorders>
              <w:left w:val="nil"/>
              <w:right w:val="nil"/>
            </w:tcBorders>
          </w:tcPr>
          <w:p w14:paraId="1A109D4A" w14:textId="77777777" w:rsidR="001F1EA0" w:rsidRPr="00525980" w:rsidRDefault="001F1EA0">
            <w:pPr>
              <w:pStyle w:val="TableParagraph"/>
              <w:rPr>
                <w:rFonts w:asciiTheme="minorEastAsia" w:eastAsiaTheme="minorEastAsia" w:hAnsiTheme="minorEastAsia"/>
                <w:sz w:val="21"/>
                <w:szCs w:val="21"/>
              </w:rPr>
            </w:pPr>
          </w:p>
        </w:tc>
        <w:tc>
          <w:tcPr>
            <w:tcW w:w="1462" w:type="dxa"/>
            <w:tcBorders>
              <w:left w:val="nil"/>
              <w:right w:val="nil"/>
            </w:tcBorders>
          </w:tcPr>
          <w:p w14:paraId="0A6EDF20" w14:textId="77777777" w:rsidR="001F1EA0" w:rsidRPr="00525980" w:rsidRDefault="001F1EA0">
            <w:pPr>
              <w:pStyle w:val="TableParagraph"/>
              <w:rPr>
                <w:rFonts w:asciiTheme="minorEastAsia" w:eastAsiaTheme="minorEastAsia" w:hAnsiTheme="minorEastAsia"/>
                <w:sz w:val="21"/>
                <w:szCs w:val="21"/>
              </w:rPr>
            </w:pPr>
          </w:p>
        </w:tc>
        <w:tc>
          <w:tcPr>
            <w:tcW w:w="1375" w:type="dxa"/>
            <w:tcBorders>
              <w:left w:val="nil"/>
              <w:right w:val="nil"/>
            </w:tcBorders>
          </w:tcPr>
          <w:p w14:paraId="5A728DCA" w14:textId="77777777" w:rsidR="001F1EA0" w:rsidRPr="00525980" w:rsidRDefault="001F1EA0">
            <w:pPr>
              <w:pStyle w:val="TableParagraph"/>
              <w:rPr>
                <w:rFonts w:asciiTheme="minorEastAsia" w:eastAsiaTheme="minorEastAsia" w:hAnsiTheme="minorEastAsia"/>
                <w:sz w:val="21"/>
                <w:szCs w:val="21"/>
              </w:rPr>
            </w:pPr>
          </w:p>
        </w:tc>
        <w:tc>
          <w:tcPr>
            <w:tcW w:w="403" w:type="dxa"/>
            <w:tcBorders>
              <w:left w:val="nil"/>
            </w:tcBorders>
          </w:tcPr>
          <w:p w14:paraId="77B65CF0" w14:textId="77777777" w:rsidR="001F1EA0" w:rsidRPr="00525980" w:rsidRDefault="001F1EA0">
            <w:pPr>
              <w:pStyle w:val="TableParagraph"/>
              <w:rPr>
                <w:rFonts w:asciiTheme="minorEastAsia" w:eastAsiaTheme="minorEastAsia" w:hAnsiTheme="minorEastAsia"/>
                <w:sz w:val="21"/>
                <w:szCs w:val="21"/>
              </w:rPr>
            </w:pPr>
          </w:p>
        </w:tc>
      </w:tr>
      <w:tr w:rsidR="001F1EA0" w:rsidRPr="00525980" w14:paraId="6B064245" w14:textId="77777777" w:rsidTr="00563721">
        <w:trPr>
          <w:trHeight w:val="606"/>
        </w:trPr>
        <w:tc>
          <w:tcPr>
            <w:tcW w:w="1402" w:type="dxa"/>
            <w:vAlign w:val="center"/>
          </w:tcPr>
          <w:p w14:paraId="00BE6DC2" w14:textId="77777777" w:rsidR="00716FD9" w:rsidRDefault="00570E0F" w:rsidP="00344C85">
            <w:pPr>
              <w:pStyle w:val="TableParagraph"/>
              <w:ind w:left="67"/>
              <w:jc w:val="center"/>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生活保護の</w:t>
            </w:r>
            <w:proofErr w:type="spellEnd"/>
          </w:p>
          <w:p w14:paraId="546F195C" w14:textId="2C2E0197" w:rsidR="001F1EA0" w:rsidRPr="00525980" w:rsidRDefault="00570E0F" w:rsidP="00344C85">
            <w:pPr>
              <w:pStyle w:val="TableParagraph"/>
              <w:ind w:left="67"/>
              <w:jc w:val="center"/>
              <w:rPr>
                <w:rFonts w:asciiTheme="minorEastAsia" w:eastAsiaTheme="minorEastAsia" w:hAnsiTheme="minorEastAsia"/>
                <w:sz w:val="21"/>
                <w:szCs w:val="21"/>
              </w:rPr>
            </w:pPr>
            <w:r w:rsidRPr="00525980">
              <w:rPr>
                <w:rFonts w:asciiTheme="minorEastAsia" w:eastAsiaTheme="minorEastAsia" w:hAnsiTheme="minorEastAsia"/>
                <w:sz w:val="21"/>
                <w:szCs w:val="21"/>
              </w:rPr>
              <w:t>受</w:t>
            </w:r>
            <w:r w:rsidR="00716FD9">
              <w:rPr>
                <w:rFonts w:asciiTheme="minorEastAsia" w:eastAsiaTheme="minorEastAsia" w:hAnsiTheme="minorEastAsia" w:hint="eastAsia"/>
                <w:sz w:val="21"/>
                <w:szCs w:val="21"/>
                <w:lang w:eastAsia="ja-JP"/>
              </w:rPr>
              <w:t xml:space="preserve">　　</w:t>
            </w:r>
            <w:r w:rsidRPr="00525980">
              <w:rPr>
                <w:rFonts w:asciiTheme="minorEastAsia" w:eastAsiaTheme="minorEastAsia" w:hAnsiTheme="minorEastAsia"/>
                <w:sz w:val="21"/>
                <w:szCs w:val="21"/>
              </w:rPr>
              <w:t>給</w:t>
            </w:r>
          </w:p>
        </w:tc>
        <w:tc>
          <w:tcPr>
            <w:tcW w:w="305" w:type="dxa"/>
            <w:tcBorders>
              <w:right w:val="nil"/>
            </w:tcBorders>
            <w:vAlign w:val="bottom"/>
          </w:tcPr>
          <w:p w14:paraId="452CAE5F" w14:textId="458BF8A7" w:rsidR="001F1EA0" w:rsidRPr="00525980" w:rsidRDefault="001F1EA0">
            <w:pPr>
              <w:pStyle w:val="TableParagraph"/>
              <w:rPr>
                <w:rFonts w:asciiTheme="minorEastAsia" w:eastAsiaTheme="minorEastAsia" w:hAnsiTheme="minorEastAsia"/>
                <w:sz w:val="21"/>
                <w:szCs w:val="21"/>
              </w:rPr>
            </w:pPr>
          </w:p>
          <w:p w14:paraId="16A916EA" w14:textId="3362A9E9" w:rsidR="001F1EA0" w:rsidRPr="00525980" w:rsidRDefault="00570E0F">
            <w:pPr>
              <w:pStyle w:val="TableParagraph"/>
              <w:spacing w:line="193" w:lineRule="exact"/>
              <w:ind w:left="19"/>
              <w:jc w:val="center"/>
              <w:rPr>
                <w:rFonts w:asciiTheme="minorEastAsia" w:eastAsiaTheme="minorEastAsia" w:hAnsiTheme="minorEastAsia"/>
                <w:sz w:val="21"/>
                <w:szCs w:val="21"/>
              </w:rPr>
            </w:pPr>
            <w:r w:rsidRPr="00525980">
              <w:rPr>
                <w:rFonts w:asciiTheme="minorEastAsia" w:eastAsiaTheme="minorEastAsia" w:hAnsiTheme="minorEastAsia"/>
                <w:sz w:val="21"/>
                <w:szCs w:val="21"/>
              </w:rPr>
              <w:t>※</w:t>
            </w:r>
          </w:p>
        </w:tc>
        <w:tc>
          <w:tcPr>
            <w:tcW w:w="7941" w:type="dxa"/>
            <w:gridSpan w:val="6"/>
            <w:tcBorders>
              <w:left w:val="nil"/>
              <w:right w:val="nil"/>
            </w:tcBorders>
          </w:tcPr>
          <w:p w14:paraId="6FE0D224" w14:textId="7B9960E2" w:rsidR="001F1EA0" w:rsidRDefault="00570E0F">
            <w:pPr>
              <w:pStyle w:val="TableParagraph"/>
              <w:tabs>
                <w:tab w:val="left" w:pos="3889"/>
              </w:tabs>
              <w:spacing w:before="113"/>
              <w:ind w:left="563"/>
              <w:rPr>
                <w:rFonts w:asciiTheme="minorEastAsia" w:eastAsiaTheme="minorEastAsia" w:hAnsiTheme="minorEastAsia"/>
                <w:w w:val="105"/>
                <w:sz w:val="21"/>
                <w:szCs w:val="21"/>
                <w:lang w:eastAsia="ja-JP"/>
              </w:rPr>
            </w:pPr>
            <w:r w:rsidRPr="00525980">
              <w:rPr>
                <w:rFonts w:asciiTheme="minorEastAsia" w:eastAsiaTheme="minorEastAsia" w:hAnsiTheme="minorEastAsia"/>
                <w:w w:val="110"/>
                <w:sz w:val="21"/>
                <w:szCs w:val="21"/>
                <w:lang w:eastAsia="ja-JP"/>
              </w:rPr>
              <w:t>□</w:t>
            </w:r>
            <w:r w:rsidRPr="00525980">
              <w:rPr>
                <w:rFonts w:asciiTheme="minorEastAsia" w:eastAsiaTheme="minorEastAsia" w:hAnsiTheme="minorEastAsia"/>
                <w:spacing w:val="-12"/>
                <w:w w:val="110"/>
                <w:sz w:val="21"/>
                <w:szCs w:val="21"/>
                <w:lang w:eastAsia="ja-JP"/>
              </w:rPr>
              <w:t xml:space="preserve"> </w:t>
            </w:r>
            <w:r w:rsidRPr="00525980">
              <w:rPr>
                <w:rFonts w:asciiTheme="minorEastAsia" w:eastAsiaTheme="minorEastAsia" w:hAnsiTheme="minorEastAsia"/>
                <w:w w:val="110"/>
                <w:sz w:val="21"/>
                <w:szCs w:val="21"/>
                <w:lang w:eastAsia="ja-JP"/>
              </w:rPr>
              <w:t>受給している</w:t>
            </w:r>
            <w:r w:rsidRPr="00525980">
              <w:rPr>
                <w:rFonts w:asciiTheme="minorEastAsia" w:eastAsiaTheme="minorEastAsia" w:hAnsiTheme="minorEastAsia"/>
                <w:w w:val="110"/>
                <w:sz w:val="21"/>
                <w:szCs w:val="21"/>
                <w:lang w:eastAsia="ja-JP"/>
              </w:rPr>
              <w:tab/>
            </w:r>
            <w:r w:rsidRPr="00525980">
              <w:rPr>
                <w:rFonts w:asciiTheme="minorEastAsia" w:eastAsiaTheme="minorEastAsia" w:hAnsiTheme="minorEastAsia"/>
                <w:w w:val="105"/>
                <w:sz w:val="21"/>
                <w:szCs w:val="21"/>
                <w:lang w:eastAsia="ja-JP"/>
              </w:rPr>
              <w:t>□</w:t>
            </w:r>
            <w:r w:rsidRPr="00525980">
              <w:rPr>
                <w:rFonts w:asciiTheme="minorEastAsia" w:eastAsiaTheme="minorEastAsia" w:hAnsiTheme="minorEastAsia"/>
                <w:spacing w:val="2"/>
                <w:w w:val="105"/>
                <w:sz w:val="21"/>
                <w:szCs w:val="21"/>
                <w:lang w:eastAsia="ja-JP"/>
              </w:rPr>
              <w:t xml:space="preserve"> </w:t>
            </w:r>
            <w:r w:rsidRPr="00525980">
              <w:rPr>
                <w:rFonts w:asciiTheme="minorEastAsia" w:eastAsiaTheme="minorEastAsia" w:hAnsiTheme="minorEastAsia"/>
                <w:w w:val="105"/>
                <w:sz w:val="21"/>
                <w:szCs w:val="21"/>
                <w:lang w:eastAsia="ja-JP"/>
              </w:rPr>
              <w:t>受給していない</w:t>
            </w:r>
          </w:p>
          <w:p w14:paraId="1EEAA5B1" w14:textId="7AF02B28" w:rsidR="001F1EA0" w:rsidRPr="00525980" w:rsidRDefault="00B90CCE" w:rsidP="00B90CCE">
            <w:pPr>
              <w:pStyle w:val="TableParagraph"/>
              <w:tabs>
                <w:tab w:val="left" w:pos="1264"/>
              </w:tabs>
              <w:spacing w:before="24" w:line="193" w:lineRule="exact"/>
              <w:ind w:left="61"/>
              <w:rPr>
                <w:rFonts w:asciiTheme="minorEastAsia" w:eastAsiaTheme="minorEastAsia" w:hAnsiTheme="minorEastAsia"/>
                <w:sz w:val="21"/>
                <w:szCs w:val="21"/>
                <w:lang w:eastAsia="ja-JP"/>
              </w:rPr>
            </w:pPr>
            <w:r w:rsidRPr="00563721">
              <w:rPr>
                <w:rFonts w:asciiTheme="minorEastAsia" w:eastAsiaTheme="minorEastAsia" w:hAnsiTheme="minorEastAsia" w:hint="eastAsia"/>
                <w:w w:val="105"/>
                <w:sz w:val="18"/>
                <w:szCs w:val="18"/>
                <w:bdr w:val="single" w:sz="4" w:space="0" w:color="auto"/>
                <w:lang w:eastAsia="ja-JP"/>
              </w:rPr>
              <w:t>市町村名</w:t>
            </w:r>
            <w:r w:rsidRPr="00563721">
              <w:rPr>
                <w:rFonts w:asciiTheme="minorEastAsia" w:eastAsiaTheme="minorEastAsia" w:hAnsiTheme="minorEastAsia" w:hint="eastAsia"/>
                <w:w w:val="105"/>
                <w:sz w:val="18"/>
                <w:szCs w:val="18"/>
                <w:lang w:eastAsia="ja-JP"/>
              </w:rPr>
              <w:t xml:space="preserve"> </w:t>
            </w:r>
            <w:r w:rsidR="00570E0F" w:rsidRPr="00563721">
              <w:rPr>
                <w:rFonts w:asciiTheme="minorEastAsia" w:eastAsiaTheme="minorEastAsia" w:hAnsiTheme="minorEastAsia"/>
                <w:w w:val="105"/>
                <w:sz w:val="18"/>
                <w:szCs w:val="18"/>
                <w:lang w:eastAsia="ja-JP"/>
              </w:rPr>
              <w:t>以外で生活保護を受給している場合には生活保護受給証明書を添付してください。</w:t>
            </w:r>
          </w:p>
        </w:tc>
        <w:tc>
          <w:tcPr>
            <w:tcW w:w="403" w:type="dxa"/>
            <w:tcBorders>
              <w:left w:val="nil"/>
            </w:tcBorders>
          </w:tcPr>
          <w:p w14:paraId="2AE33F75" w14:textId="77777777" w:rsidR="001F1EA0" w:rsidRPr="00525980" w:rsidRDefault="001F1EA0">
            <w:pPr>
              <w:pStyle w:val="TableParagraph"/>
              <w:rPr>
                <w:rFonts w:asciiTheme="minorEastAsia" w:eastAsiaTheme="minorEastAsia" w:hAnsiTheme="minorEastAsia"/>
                <w:sz w:val="21"/>
                <w:szCs w:val="21"/>
                <w:lang w:eastAsia="ja-JP"/>
              </w:rPr>
            </w:pPr>
          </w:p>
        </w:tc>
      </w:tr>
      <w:tr w:rsidR="00F820C4" w:rsidRPr="00525980" w14:paraId="467A8601" w14:textId="77777777" w:rsidTr="00836D4B">
        <w:trPr>
          <w:trHeight w:val="285"/>
        </w:trPr>
        <w:tc>
          <w:tcPr>
            <w:tcW w:w="1402" w:type="dxa"/>
            <w:tcBorders>
              <w:bottom w:val="dotted" w:sz="6" w:space="0" w:color="000000"/>
            </w:tcBorders>
          </w:tcPr>
          <w:p w14:paraId="6A2937F1" w14:textId="77777777" w:rsidR="00F820C4" w:rsidRPr="00525980" w:rsidRDefault="00F820C4" w:rsidP="00344C85">
            <w:pPr>
              <w:pStyle w:val="TableParagraph"/>
              <w:ind w:left="67"/>
              <w:jc w:val="center"/>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フリガナ</w:t>
            </w:r>
            <w:proofErr w:type="spellEnd"/>
          </w:p>
        </w:tc>
        <w:tc>
          <w:tcPr>
            <w:tcW w:w="3907" w:type="dxa"/>
            <w:gridSpan w:val="2"/>
            <w:tcBorders>
              <w:bottom w:val="dotted" w:sz="6" w:space="0" w:color="000000"/>
            </w:tcBorders>
          </w:tcPr>
          <w:p w14:paraId="4A540186" w14:textId="77777777" w:rsidR="00F820C4" w:rsidRPr="00525980" w:rsidRDefault="00F820C4">
            <w:pPr>
              <w:pStyle w:val="TableParagraph"/>
              <w:rPr>
                <w:rFonts w:asciiTheme="minorEastAsia" w:eastAsiaTheme="minorEastAsia" w:hAnsiTheme="minorEastAsia"/>
                <w:sz w:val="21"/>
                <w:szCs w:val="21"/>
              </w:rPr>
            </w:pPr>
          </w:p>
        </w:tc>
        <w:tc>
          <w:tcPr>
            <w:tcW w:w="1502" w:type="dxa"/>
            <w:gridSpan w:val="3"/>
            <w:vMerge w:val="restart"/>
            <w:vAlign w:val="center"/>
          </w:tcPr>
          <w:p w14:paraId="3BDA46DD" w14:textId="346C6F46" w:rsidR="00F820C4" w:rsidRPr="00525980" w:rsidRDefault="00F820C4" w:rsidP="00F820C4">
            <w:pPr>
              <w:pStyle w:val="TableParagraph"/>
              <w:ind w:left="40"/>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生年月日</w:t>
            </w:r>
            <w:proofErr w:type="spellEnd"/>
          </w:p>
        </w:tc>
        <w:tc>
          <w:tcPr>
            <w:tcW w:w="3240" w:type="dxa"/>
            <w:gridSpan w:val="3"/>
            <w:vMerge w:val="restart"/>
            <w:vAlign w:val="center"/>
          </w:tcPr>
          <w:p w14:paraId="1A0ED7D3" w14:textId="68CFE0AE" w:rsidR="00F820C4" w:rsidRPr="00525980" w:rsidRDefault="00F820C4" w:rsidP="00F820C4">
            <w:pPr>
              <w:pStyle w:val="TableParagraph"/>
              <w:ind w:left="862"/>
              <w:rPr>
                <w:rFonts w:asciiTheme="minorEastAsia" w:eastAsiaTheme="minorEastAsia" w:hAnsiTheme="minorEastAsia"/>
                <w:sz w:val="21"/>
                <w:szCs w:val="21"/>
              </w:rPr>
            </w:pPr>
            <w:r w:rsidRPr="00525980">
              <w:rPr>
                <w:rFonts w:asciiTheme="minorEastAsia" w:eastAsiaTheme="minorEastAsia" w:hAnsiTheme="minorEastAsia"/>
                <w:sz w:val="21"/>
                <w:szCs w:val="21"/>
              </w:rPr>
              <w:t>年</w:t>
            </w:r>
            <w:r w:rsidRPr="00525980">
              <w:rPr>
                <w:rFonts w:asciiTheme="minorEastAsia" w:eastAsiaTheme="minorEastAsia" w:hAnsiTheme="minorEastAsia" w:hint="eastAsia"/>
                <w:sz w:val="21"/>
                <w:szCs w:val="21"/>
                <w:lang w:eastAsia="ja-JP"/>
              </w:rPr>
              <w:t xml:space="preserve">　　　</w:t>
            </w:r>
            <w:r w:rsidRPr="00525980">
              <w:rPr>
                <w:rFonts w:asciiTheme="minorEastAsia" w:eastAsiaTheme="minorEastAsia" w:hAnsiTheme="minorEastAsia"/>
                <w:sz w:val="21"/>
                <w:szCs w:val="21"/>
              </w:rPr>
              <w:t>月</w:t>
            </w:r>
            <w:r w:rsidRPr="00525980">
              <w:rPr>
                <w:rFonts w:asciiTheme="minorEastAsia" w:eastAsiaTheme="minorEastAsia" w:hAnsiTheme="minorEastAsia" w:hint="eastAsia"/>
                <w:sz w:val="21"/>
                <w:szCs w:val="21"/>
                <w:lang w:eastAsia="ja-JP"/>
              </w:rPr>
              <w:t xml:space="preserve">　　　</w:t>
            </w:r>
            <w:r w:rsidRPr="00525980">
              <w:rPr>
                <w:rFonts w:asciiTheme="minorEastAsia" w:eastAsiaTheme="minorEastAsia" w:hAnsiTheme="minorEastAsia"/>
                <w:sz w:val="21"/>
                <w:szCs w:val="21"/>
              </w:rPr>
              <w:t>日</w:t>
            </w:r>
          </w:p>
        </w:tc>
      </w:tr>
      <w:tr w:rsidR="00F820C4" w:rsidRPr="00525980" w14:paraId="1A2FCD85" w14:textId="77777777" w:rsidTr="00836D4B">
        <w:trPr>
          <w:trHeight w:val="586"/>
        </w:trPr>
        <w:tc>
          <w:tcPr>
            <w:tcW w:w="1402" w:type="dxa"/>
            <w:tcBorders>
              <w:top w:val="dotted" w:sz="6" w:space="0" w:color="000000"/>
            </w:tcBorders>
          </w:tcPr>
          <w:p w14:paraId="6573B1B9" w14:textId="78F9C8CB" w:rsidR="00F820C4" w:rsidRPr="00525980" w:rsidRDefault="00F820C4" w:rsidP="00344C85">
            <w:pPr>
              <w:pStyle w:val="TableParagraph"/>
              <w:spacing w:before="173"/>
              <w:ind w:left="37"/>
              <w:jc w:val="center"/>
              <w:rPr>
                <w:rFonts w:asciiTheme="minorEastAsia" w:eastAsiaTheme="minorEastAsia" w:hAnsiTheme="minorEastAsia"/>
                <w:sz w:val="21"/>
                <w:szCs w:val="21"/>
              </w:rPr>
            </w:pPr>
            <w:proofErr w:type="spellStart"/>
            <w:r w:rsidRPr="00525980">
              <w:rPr>
                <w:rFonts w:asciiTheme="minorEastAsia" w:eastAsiaTheme="minorEastAsia" w:hAnsiTheme="minorEastAsia"/>
                <w:spacing w:val="7"/>
                <w:sz w:val="21"/>
                <w:szCs w:val="21"/>
              </w:rPr>
              <w:t>配偶者氏名</w:t>
            </w:r>
            <w:proofErr w:type="spellEnd"/>
          </w:p>
        </w:tc>
        <w:tc>
          <w:tcPr>
            <w:tcW w:w="3907" w:type="dxa"/>
            <w:gridSpan w:val="2"/>
            <w:tcBorders>
              <w:top w:val="dotted" w:sz="6" w:space="0" w:color="000000"/>
            </w:tcBorders>
          </w:tcPr>
          <w:p w14:paraId="2275EC7C" w14:textId="77777777" w:rsidR="00F820C4" w:rsidRPr="00525980" w:rsidRDefault="00F820C4">
            <w:pPr>
              <w:pStyle w:val="TableParagraph"/>
              <w:rPr>
                <w:rFonts w:asciiTheme="minorEastAsia" w:eastAsiaTheme="minorEastAsia" w:hAnsiTheme="minorEastAsia"/>
                <w:sz w:val="21"/>
                <w:szCs w:val="21"/>
              </w:rPr>
            </w:pPr>
          </w:p>
        </w:tc>
        <w:tc>
          <w:tcPr>
            <w:tcW w:w="1502" w:type="dxa"/>
            <w:gridSpan w:val="3"/>
            <w:vMerge/>
          </w:tcPr>
          <w:p w14:paraId="76E3FD7E" w14:textId="77777777" w:rsidR="00F820C4" w:rsidRPr="00525980" w:rsidRDefault="00F820C4">
            <w:pPr>
              <w:rPr>
                <w:rFonts w:asciiTheme="minorEastAsia" w:eastAsiaTheme="minorEastAsia" w:hAnsiTheme="minorEastAsia"/>
                <w:sz w:val="21"/>
                <w:szCs w:val="21"/>
              </w:rPr>
            </w:pPr>
          </w:p>
        </w:tc>
        <w:tc>
          <w:tcPr>
            <w:tcW w:w="3240" w:type="dxa"/>
            <w:gridSpan w:val="3"/>
            <w:vMerge/>
          </w:tcPr>
          <w:p w14:paraId="151322EE" w14:textId="77777777" w:rsidR="00F820C4" w:rsidRPr="00525980" w:rsidRDefault="00F820C4">
            <w:pPr>
              <w:rPr>
                <w:rFonts w:asciiTheme="minorEastAsia" w:eastAsiaTheme="minorEastAsia" w:hAnsiTheme="minorEastAsia"/>
                <w:sz w:val="21"/>
                <w:szCs w:val="21"/>
              </w:rPr>
            </w:pPr>
          </w:p>
        </w:tc>
      </w:tr>
    </w:tbl>
    <w:p w14:paraId="46F72B2B" w14:textId="5A58B37E" w:rsidR="001F1EA0" w:rsidRPr="00836D4B" w:rsidRDefault="008B12D7" w:rsidP="00836D4B">
      <w:pPr>
        <w:spacing w:before="73" w:line="200" w:lineRule="exact"/>
        <w:ind w:left="822"/>
        <w:rPr>
          <w:rFonts w:asciiTheme="minorEastAsia" w:eastAsiaTheme="minorEastAsia" w:hAnsiTheme="minorEastAsia"/>
          <w:sz w:val="20"/>
          <w:szCs w:val="20"/>
        </w:rPr>
      </w:pPr>
      <w:r>
        <w:rPr>
          <w:noProof/>
        </w:rPr>
        <w:pict w14:anchorId="766D9227">
          <v:shape id="テキスト ボックス 5" o:spid="_x0000_s1043" type="#_x0000_t202" style="position:absolute;left:0;text-align:left;margin-left:41.7pt;margin-top:.4pt;width:504.55pt;height:45.75pt;z-index:251661312;visibility:visible;mso-wrap-distance-left:9pt;mso-wrap-distance-top:0;mso-wrap-distance-right:9pt;mso-wrap-distance-bottom:0;mso-position-horizontal-relative:text;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" fillcolor="#92d050" strokecolor="#92d050">
            <v:fill opacity="52428f"/>
            <v:textbox inset="5.85pt,.7pt,5.85pt,.7pt">
              <w:txbxContent>
                <w:p w14:paraId="5BA7ADCA" w14:textId="199B681B" w:rsidR="00D7689B" w:rsidRPr="00A660A6" w:rsidRDefault="00D7689B" w:rsidP="00D7689B">
                  <w:pPr>
                    <w:jc w:val="center"/>
                    <w:rPr>
                      <w:rFonts w:asciiTheme="majorEastAsia" w:eastAsiaTheme="majorEastAsia" w:hAnsiTheme="majorEastAsia"/>
                      <w:b/>
                      <w:bCs/>
                      <w:color w:val="FFFFFF"/>
                      <w:sz w:val="24"/>
                      <w:szCs w:val="24"/>
                    </w:rPr>
                  </w:pPr>
                  <w:proofErr w:type="spellStart"/>
                  <w:r w:rsidRPr="00A660A6">
                    <w:rPr>
                      <w:rFonts w:asciiTheme="majorEastAsia" w:eastAsiaTheme="majorEastAsia" w:hAnsiTheme="majorEastAsia" w:hint="eastAsia"/>
                      <w:b/>
                      <w:bCs/>
                      <w:color w:val="FFFFFF"/>
                      <w:sz w:val="24"/>
                      <w:szCs w:val="24"/>
                    </w:rPr>
                    <w:t>固定文言</w:t>
                  </w:r>
                  <w:proofErr w:type="spellEnd"/>
                  <w:del w:id="3" w:author="菊地　佑介" w:date="2023-01-17T13:13:00Z">
                    <w:r w:rsidR="00D14B92" w:rsidRPr="00A660A6" w:rsidDel="008B12D7">
                      <w:rPr>
                        <w:rFonts w:asciiTheme="majorEastAsia" w:eastAsiaTheme="majorEastAsia" w:hAnsiTheme="majorEastAsia" w:hint="eastAsia"/>
                        <w:b/>
                        <w:bCs/>
                        <w:color w:val="FFFFFF"/>
                        <w:sz w:val="24"/>
                        <w:szCs w:val="24"/>
                        <w:lang w:eastAsia="ja-JP"/>
                      </w:rPr>
                      <w:delText>５</w:delText>
                    </w:r>
                  </w:del>
                  <w:ins w:id="4" w:author="菊地　佑介" w:date="2023-01-17T13:13:00Z">
                    <w:r w:rsidR="008B12D7">
                      <w:rPr>
                        <w:rFonts w:asciiTheme="majorEastAsia" w:eastAsiaTheme="majorEastAsia" w:hAnsiTheme="majorEastAsia" w:hint="eastAsia"/>
                        <w:b/>
                        <w:bCs/>
                        <w:color w:val="FFFFFF"/>
                        <w:sz w:val="24"/>
                        <w:szCs w:val="24"/>
                        <w:lang w:eastAsia="ja-JP"/>
                      </w:rPr>
                      <w:t>６</w:t>
                    </w:r>
                  </w:ins>
                </w:p>
              </w:txbxContent>
            </v:textbox>
          </v:shape>
        </w:pict>
      </w:r>
      <w:r w:rsidR="00570E0F" w:rsidRPr="00836D4B">
        <w:rPr>
          <w:rFonts w:asciiTheme="minorEastAsia" w:eastAsiaTheme="minorEastAsia" w:hAnsiTheme="minorEastAsia"/>
          <w:sz w:val="20"/>
          <w:szCs w:val="20"/>
        </w:rPr>
        <w:t>&lt;</w:t>
      </w:r>
      <w:proofErr w:type="spellStart"/>
      <w:r w:rsidR="00570E0F" w:rsidRPr="00836D4B">
        <w:rPr>
          <w:rFonts w:asciiTheme="minorEastAsia" w:eastAsiaTheme="minorEastAsia" w:hAnsiTheme="minorEastAsia"/>
          <w:sz w:val="20"/>
          <w:szCs w:val="20"/>
        </w:rPr>
        <w:t>記入上の注意事項</w:t>
      </w:r>
      <w:proofErr w:type="spellEnd"/>
      <w:r w:rsidR="00570E0F" w:rsidRPr="00836D4B">
        <w:rPr>
          <w:rFonts w:asciiTheme="minorEastAsia" w:eastAsiaTheme="minorEastAsia" w:hAnsiTheme="minorEastAsia"/>
          <w:sz w:val="20"/>
          <w:szCs w:val="20"/>
        </w:rPr>
        <w:t>&gt;</w:t>
      </w:r>
    </w:p>
    <w:p w14:paraId="133FDDF3" w14:textId="370F7D74" w:rsidR="001F1EA0" w:rsidRPr="00836D4B" w:rsidRDefault="00570E0F" w:rsidP="00836D4B">
      <w:pPr>
        <w:spacing w:before="10" w:line="200" w:lineRule="exact"/>
        <w:ind w:left="1002"/>
        <w:rPr>
          <w:rFonts w:asciiTheme="minorEastAsia" w:eastAsiaTheme="minorEastAsia" w:hAnsiTheme="minorEastAsia"/>
          <w:sz w:val="20"/>
          <w:szCs w:val="20"/>
          <w:lang w:eastAsia="ja-JP"/>
        </w:rPr>
      </w:pPr>
      <w:r w:rsidRPr="00836D4B">
        <w:rPr>
          <w:rFonts w:asciiTheme="minorEastAsia" w:eastAsiaTheme="minorEastAsia" w:hAnsiTheme="minorEastAsia"/>
          <w:w w:val="105"/>
          <w:sz w:val="20"/>
          <w:szCs w:val="20"/>
          <w:lang w:eastAsia="ja-JP"/>
        </w:rPr>
        <w:t>１． 変更事項および訂正箇所がある場合は該当事項を二重線で消し、正しい事項を記入してください。</w:t>
      </w:r>
    </w:p>
    <w:p w14:paraId="14327824" w14:textId="5DDA13C7" w:rsidR="001F1EA0" w:rsidRPr="00836D4B" w:rsidRDefault="00570E0F" w:rsidP="00836D4B">
      <w:pPr>
        <w:tabs>
          <w:tab w:val="left" w:pos="4299"/>
          <w:tab w:val="left" w:pos="5051"/>
        </w:tabs>
        <w:spacing w:before="10" w:after="36" w:line="200" w:lineRule="exact"/>
        <w:ind w:left="1423" w:right="432" w:hanging="422"/>
        <w:rPr>
          <w:rFonts w:asciiTheme="minorEastAsia" w:eastAsiaTheme="minorEastAsia" w:hAnsiTheme="minorEastAsia"/>
          <w:sz w:val="20"/>
          <w:szCs w:val="20"/>
          <w:lang w:eastAsia="ja-JP"/>
        </w:rPr>
      </w:pPr>
      <w:r w:rsidRPr="00836D4B">
        <w:rPr>
          <w:rFonts w:asciiTheme="minorEastAsia" w:eastAsiaTheme="minorEastAsia" w:hAnsiTheme="minorEastAsia"/>
          <w:w w:val="105"/>
          <w:sz w:val="20"/>
          <w:szCs w:val="20"/>
          <w:lang w:eastAsia="ja-JP"/>
        </w:rPr>
        <w:t>２．</w:t>
      </w:r>
      <w:r w:rsidRPr="00836D4B">
        <w:rPr>
          <w:rFonts w:asciiTheme="minorEastAsia" w:eastAsiaTheme="minorEastAsia" w:hAnsiTheme="minorEastAsia"/>
          <w:spacing w:val="7"/>
          <w:w w:val="105"/>
          <w:sz w:val="20"/>
          <w:szCs w:val="20"/>
          <w:lang w:eastAsia="ja-JP"/>
        </w:rPr>
        <w:t xml:space="preserve"> </w:t>
      </w:r>
      <w:r w:rsidR="00B90CCE" w:rsidRPr="00836D4B">
        <w:rPr>
          <w:rFonts w:asciiTheme="minorEastAsia" w:eastAsiaTheme="minorEastAsia" w:hAnsiTheme="minorEastAsia" w:hint="eastAsia"/>
          <w:w w:val="105"/>
          <w:sz w:val="20"/>
          <w:szCs w:val="20"/>
          <w:lang w:eastAsia="ja-JP"/>
        </w:rPr>
        <w:t xml:space="preserve"> </w:t>
      </w:r>
      <w:r w:rsidR="00B90CCE" w:rsidRPr="00836D4B">
        <w:rPr>
          <w:rFonts w:asciiTheme="minorEastAsia" w:eastAsiaTheme="minorEastAsia" w:hAnsiTheme="minorEastAsia" w:cs="ＭＳ 明朝" w:hint="eastAsia"/>
          <w:w w:val="105"/>
          <w:sz w:val="20"/>
          <w:szCs w:val="20"/>
          <w:bdr w:val="single" w:sz="4" w:space="0" w:color="auto"/>
          <w:lang w:eastAsia="ja-JP"/>
        </w:rPr>
        <w:t>年</w:t>
      </w:r>
      <w:r w:rsidR="00B90CCE" w:rsidRPr="00836D4B">
        <w:rPr>
          <w:rFonts w:asciiTheme="minorEastAsia" w:eastAsiaTheme="minorEastAsia" w:hAnsiTheme="minorEastAsia" w:cs="ＭＳ 明朝" w:hint="eastAsia"/>
          <w:w w:val="105"/>
          <w:sz w:val="20"/>
          <w:szCs w:val="20"/>
          <w:lang w:eastAsia="ja-JP"/>
        </w:rPr>
        <w:t xml:space="preserve"> </w:t>
      </w:r>
      <w:r w:rsidRPr="00836D4B">
        <w:rPr>
          <w:rFonts w:asciiTheme="minorEastAsia" w:eastAsiaTheme="minorEastAsia" w:hAnsiTheme="minorEastAsia"/>
          <w:w w:val="105"/>
          <w:sz w:val="20"/>
          <w:szCs w:val="20"/>
          <w:lang w:eastAsia="ja-JP"/>
        </w:rPr>
        <w:t>年1月1日</w:t>
      </w:r>
      <w:r w:rsidRPr="00836D4B">
        <w:rPr>
          <w:rFonts w:asciiTheme="minorEastAsia" w:eastAsiaTheme="minorEastAsia" w:hAnsiTheme="minorEastAsia"/>
          <w:spacing w:val="28"/>
          <w:w w:val="105"/>
          <w:sz w:val="20"/>
          <w:szCs w:val="20"/>
          <w:lang w:eastAsia="ja-JP"/>
        </w:rPr>
        <w:t xml:space="preserve"> </w:t>
      </w:r>
      <w:r w:rsidRPr="00836D4B">
        <w:rPr>
          <w:rFonts w:asciiTheme="minorEastAsia" w:eastAsiaTheme="minorEastAsia" w:hAnsiTheme="minorEastAsia"/>
          <w:w w:val="105"/>
          <w:sz w:val="20"/>
          <w:szCs w:val="20"/>
          <w:lang w:eastAsia="ja-JP"/>
        </w:rPr>
        <w:t>時点で住民票が</w:t>
      </w:r>
      <w:r w:rsidR="00480962" w:rsidRPr="00836D4B">
        <w:rPr>
          <w:rFonts w:asciiTheme="minorEastAsia" w:eastAsiaTheme="minorEastAsia" w:hAnsiTheme="minorEastAsia" w:hint="eastAsia"/>
          <w:w w:val="105"/>
          <w:sz w:val="20"/>
          <w:szCs w:val="20"/>
          <w:lang w:eastAsia="ja-JP"/>
        </w:rPr>
        <w:t xml:space="preserve">　</w:t>
      </w:r>
      <w:r w:rsidR="00480962" w:rsidRPr="00836D4B">
        <w:rPr>
          <w:rFonts w:asciiTheme="minorEastAsia" w:eastAsiaTheme="minorEastAsia" w:hAnsiTheme="minorEastAsia" w:hint="eastAsia"/>
          <w:w w:val="105"/>
          <w:sz w:val="20"/>
          <w:szCs w:val="20"/>
          <w:bdr w:val="single" w:sz="4" w:space="0" w:color="auto"/>
          <w:lang w:eastAsia="ja-JP"/>
        </w:rPr>
        <w:t>市町村名</w:t>
      </w:r>
      <w:r w:rsidR="00480962" w:rsidRPr="00836D4B">
        <w:rPr>
          <w:rFonts w:asciiTheme="minorEastAsia" w:eastAsiaTheme="minorEastAsia" w:hAnsiTheme="minorEastAsia" w:hint="eastAsia"/>
          <w:w w:val="105"/>
          <w:sz w:val="20"/>
          <w:szCs w:val="20"/>
          <w:lang w:eastAsia="ja-JP"/>
        </w:rPr>
        <w:t xml:space="preserve">　</w:t>
      </w:r>
      <w:r w:rsidRPr="00836D4B">
        <w:rPr>
          <w:rFonts w:asciiTheme="minorEastAsia" w:eastAsiaTheme="minorEastAsia" w:hAnsiTheme="minorEastAsia"/>
          <w:w w:val="105"/>
          <w:sz w:val="20"/>
          <w:szCs w:val="20"/>
          <w:lang w:eastAsia="ja-JP"/>
        </w:rPr>
        <w:t>にある方については、この届出にもとづき、住所・所得等は住民基本台帳</w:t>
      </w:r>
      <w:r w:rsidRPr="00836D4B">
        <w:rPr>
          <w:rFonts w:asciiTheme="minorEastAsia" w:eastAsiaTheme="minorEastAsia" w:hAnsiTheme="minorEastAsia"/>
          <w:w w:val="110"/>
          <w:sz w:val="20"/>
          <w:szCs w:val="20"/>
          <w:lang w:eastAsia="ja-JP"/>
        </w:rPr>
        <w:t>および課税台帳等の公簿により確認させていただきます。</w:t>
      </w:r>
    </w:p>
    <w:tbl>
      <w:tblPr>
        <w:tblStyle w:val="TableNormal"/>
        <w:tblW w:w="0" w:type="auto"/>
        <w:tblInd w:w="8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03"/>
        <w:gridCol w:w="4530"/>
        <w:gridCol w:w="1103"/>
        <w:gridCol w:w="3015"/>
      </w:tblGrid>
      <w:tr w:rsidR="001F1EA0" w:rsidRPr="00525980" w14:paraId="55ABB47C" w14:textId="77777777" w:rsidTr="00D7689B">
        <w:trPr>
          <w:trHeight w:val="285"/>
        </w:trPr>
        <w:tc>
          <w:tcPr>
            <w:tcW w:w="1403" w:type="dxa"/>
          </w:tcPr>
          <w:p w14:paraId="6F37ADC7" w14:textId="77777777" w:rsidR="001F1EA0" w:rsidRPr="00525980" w:rsidRDefault="00570E0F">
            <w:pPr>
              <w:pStyle w:val="TableParagraph"/>
              <w:spacing w:before="23" w:line="242" w:lineRule="exact"/>
              <w:ind w:left="7"/>
              <w:jc w:val="center"/>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届出書提出者</w:t>
            </w:r>
            <w:proofErr w:type="spellEnd"/>
          </w:p>
        </w:tc>
        <w:tc>
          <w:tcPr>
            <w:tcW w:w="8648" w:type="dxa"/>
            <w:gridSpan w:val="3"/>
          </w:tcPr>
          <w:p w14:paraId="4612AE0B" w14:textId="77777777" w:rsidR="001F1EA0" w:rsidRPr="00525980" w:rsidRDefault="00570E0F">
            <w:pPr>
              <w:pStyle w:val="TableParagraph"/>
              <w:tabs>
                <w:tab w:val="left" w:pos="1697"/>
              </w:tabs>
              <w:spacing w:before="23" w:line="242" w:lineRule="exact"/>
              <w:ind w:left="97"/>
              <w:rPr>
                <w:rFonts w:asciiTheme="minorEastAsia" w:eastAsiaTheme="minorEastAsia" w:hAnsiTheme="minorEastAsia"/>
                <w:sz w:val="21"/>
                <w:szCs w:val="21"/>
                <w:lang w:eastAsia="ja-JP"/>
              </w:rPr>
            </w:pPr>
            <w:r w:rsidRPr="00525980">
              <w:rPr>
                <w:rFonts w:asciiTheme="minorEastAsia" w:eastAsiaTheme="minorEastAsia" w:hAnsiTheme="minorEastAsia"/>
                <w:w w:val="105"/>
                <w:sz w:val="21"/>
                <w:szCs w:val="21"/>
                <w:lang w:eastAsia="ja-JP"/>
              </w:rPr>
              <w:t>□届出者本人</w:t>
            </w:r>
            <w:r w:rsidRPr="00525980">
              <w:rPr>
                <w:rFonts w:asciiTheme="minorEastAsia" w:eastAsiaTheme="minorEastAsia" w:hAnsiTheme="minorEastAsia"/>
                <w:w w:val="105"/>
                <w:sz w:val="21"/>
                <w:szCs w:val="21"/>
                <w:lang w:eastAsia="ja-JP"/>
              </w:rPr>
              <w:tab/>
              <w:t>□届出者本人以外（下の欄に記入）</w:t>
            </w:r>
          </w:p>
        </w:tc>
      </w:tr>
      <w:tr w:rsidR="001F1EA0" w:rsidRPr="00525980" w14:paraId="1D257F8D" w14:textId="77777777" w:rsidTr="00D7689B">
        <w:trPr>
          <w:trHeight w:val="245"/>
        </w:trPr>
        <w:tc>
          <w:tcPr>
            <w:tcW w:w="1403" w:type="dxa"/>
            <w:tcBorders>
              <w:bottom w:val="dotted" w:sz="6" w:space="0" w:color="000000"/>
            </w:tcBorders>
          </w:tcPr>
          <w:p w14:paraId="3737E6BE" w14:textId="77777777" w:rsidR="001F1EA0" w:rsidRPr="00525980" w:rsidRDefault="00570E0F" w:rsidP="00344C85">
            <w:pPr>
              <w:pStyle w:val="TableParagraph"/>
              <w:ind w:left="67"/>
              <w:jc w:val="center"/>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フリガナ</w:t>
            </w:r>
            <w:proofErr w:type="spellEnd"/>
          </w:p>
        </w:tc>
        <w:tc>
          <w:tcPr>
            <w:tcW w:w="4530" w:type="dxa"/>
            <w:tcBorders>
              <w:bottom w:val="dotted" w:sz="6" w:space="0" w:color="000000"/>
            </w:tcBorders>
          </w:tcPr>
          <w:p w14:paraId="769BDDDD" w14:textId="77777777" w:rsidR="001F1EA0" w:rsidRPr="00525980" w:rsidRDefault="001F1EA0">
            <w:pPr>
              <w:pStyle w:val="TableParagraph"/>
              <w:rPr>
                <w:rFonts w:asciiTheme="minorEastAsia" w:eastAsiaTheme="minorEastAsia" w:hAnsiTheme="minorEastAsia"/>
                <w:sz w:val="21"/>
                <w:szCs w:val="21"/>
              </w:rPr>
            </w:pPr>
          </w:p>
        </w:tc>
        <w:tc>
          <w:tcPr>
            <w:tcW w:w="1103" w:type="dxa"/>
            <w:vMerge w:val="restart"/>
          </w:tcPr>
          <w:p w14:paraId="549B5521" w14:textId="09548750" w:rsidR="001F1EA0" w:rsidRPr="00525980" w:rsidRDefault="00570E0F">
            <w:pPr>
              <w:pStyle w:val="TableParagraph"/>
              <w:tabs>
                <w:tab w:val="left" w:pos="448"/>
                <w:tab w:val="left" w:pos="859"/>
              </w:tabs>
              <w:spacing w:before="75"/>
              <w:ind w:left="37" w:right="26"/>
              <w:rPr>
                <w:rFonts w:asciiTheme="minorEastAsia" w:eastAsiaTheme="minorEastAsia" w:hAnsiTheme="minorEastAsia"/>
                <w:sz w:val="21"/>
                <w:szCs w:val="21"/>
              </w:rPr>
            </w:pPr>
            <w:proofErr w:type="spellStart"/>
            <w:r w:rsidRPr="00525980">
              <w:rPr>
                <w:rFonts w:asciiTheme="minorEastAsia" w:eastAsiaTheme="minorEastAsia" w:hAnsiTheme="minorEastAsia"/>
                <w:w w:val="105"/>
                <w:sz w:val="21"/>
                <w:szCs w:val="21"/>
              </w:rPr>
              <w:t>届出</w:t>
            </w:r>
            <w:r w:rsidRPr="00525980">
              <w:rPr>
                <w:rFonts w:asciiTheme="minorEastAsia" w:eastAsiaTheme="minorEastAsia" w:hAnsiTheme="minorEastAsia"/>
                <w:spacing w:val="-14"/>
                <w:w w:val="105"/>
                <w:sz w:val="21"/>
                <w:szCs w:val="21"/>
              </w:rPr>
              <w:t>者</w:t>
            </w:r>
            <w:r w:rsidRPr="00525980">
              <w:rPr>
                <w:rFonts w:asciiTheme="minorEastAsia" w:eastAsiaTheme="minorEastAsia" w:hAnsiTheme="minorEastAsia"/>
                <w:w w:val="125"/>
                <w:sz w:val="21"/>
                <w:szCs w:val="21"/>
              </w:rPr>
              <w:t>と</w:t>
            </w:r>
            <w:r w:rsidRPr="00525980">
              <w:rPr>
                <w:rFonts w:asciiTheme="minorEastAsia" w:eastAsiaTheme="minorEastAsia" w:hAnsiTheme="minorEastAsia"/>
                <w:w w:val="105"/>
                <w:sz w:val="21"/>
                <w:szCs w:val="21"/>
              </w:rPr>
              <w:t>の関係</w:t>
            </w:r>
            <w:proofErr w:type="spellEnd"/>
          </w:p>
        </w:tc>
        <w:tc>
          <w:tcPr>
            <w:tcW w:w="3015" w:type="dxa"/>
            <w:vMerge w:val="restart"/>
          </w:tcPr>
          <w:p w14:paraId="661DB7EA" w14:textId="77777777" w:rsidR="001F1EA0" w:rsidRPr="00525980" w:rsidRDefault="001F1EA0">
            <w:pPr>
              <w:pStyle w:val="TableParagraph"/>
              <w:rPr>
                <w:rFonts w:asciiTheme="minorEastAsia" w:eastAsiaTheme="minorEastAsia" w:hAnsiTheme="minorEastAsia"/>
                <w:sz w:val="21"/>
                <w:szCs w:val="21"/>
              </w:rPr>
            </w:pPr>
          </w:p>
        </w:tc>
      </w:tr>
      <w:tr w:rsidR="001F1EA0" w:rsidRPr="00525980" w14:paraId="23483FCF" w14:textId="77777777" w:rsidTr="00D7689B">
        <w:trPr>
          <w:trHeight w:val="386"/>
        </w:trPr>
        <w:tc>
          <w:tcPr>
            <w:tcW w:w="1403" w:type="dxa"/>
            <w:tcBorders>
              <w:top w:val="dotted" w:sz="6" w:space="0" w:color="000000"/>
            </w:tcBorders>
          </w:tcPr>
          <w:p w14:paraId="429AFB25" w14:textId="77777777" w:rsidR="001F1EA0" w:rsidRPr="00525980" w:rsidRDefault="00570E0F">
            <w:pPr>
              <w:pStyle w:val="TableParagraph"/>
              <w:tabs>
                <w:tab w:val="left" w:pos="608"/>
              </w:tabs>
              <w:spacing w:before="73"/>
              <w:ind w:left="8"/>
              <w:jc w:val="center"/>
              <w:rPr>
                <w:rFonts w:asciiTheme="minorEastAsia" w:eastAsiaTheme="minorEastAsia" w:hAnsiTheme="minorEastAsia"/>
                <w:sz w:val="21"/>
                <w:szCs w:val="21"/>
              </w:rPr>
            </w:pPr>
            <w:r w:rsidRPr="00525980">
              <w:rPr>
                <w:rFonts w:asciiTheme="minorEastAsia" w:eastAsiaTheme="minorEastAsia" w:hAnsiTheme="minorEastAsia"/>
                <w:sz w:val="21"/>
                <w:szCs w:val="21"/>
              </w:rPr>
              <w:t>氏</w:t>
            </w:r>
            <w:r w:rsidRPr="00525980">
              <w:rPr>
                <w:rFonts w:asciiTheme="minorEastAsia" w:eastAsiaTheme="minorEastAsia" w:hAnsiTheme="minorEastAsia"/>
                <w:sz w:val="21"/>
                <w:szCs w:val="21"/>
              </w:rPr>
              <w:tab/>
              <w:t>名</w:t>
            </w:r>
          </w:p>
        </w:tc>
        <w:tc>
          <w:tcPr>
            <w:tcW w:w="4530" w:type="dxa"/>
            <w:tcBorders>
              <w:top w:val="dotted" w:sz="6" w:space="0" w:color="000000"/>
            </w:tcBorders>
          </w:tcPr>
          <w:p w14:paraId="4EA199C0" w14:textId="77777777" w:rsidR="001F1EA0" w:rsidRPr="00525980" w:rsidRDefault="001F1EA0">
            <w:pPr>
              <w:pStyle w:val="TableParagraph"/>
              <w:rPr>
                <w:rFonts w:asciiTheme="minorEastAsia" w:eastAsiaTheme="minorEastAsia" w:hAnsiTheme="minorEastAsia"/>
                <w:sz w:val="21"/>
                <w:szCs w:val="21"/>
              </w:rPr>
            </w:pPr>
          </w:p>
        </w:tc>
        <w:tc>
          <w:tcPr>
            <w:tcW w:w="1103" w:type="dxa"/>
            <w:vMerge/>
            <w:tcBorders>
              <w:top w:val="nil"/>
            </w:tcBorders>
          </w:tcPr>
          <w:p w14:paraId="28943664" w14:textId="77777777" w:rsidR="001F1EA0" w:rsidRPr="00525980" w:rsidRDefault="001F1EA0">
            <w:pPr>
              <w:rPr>
                <w:rFonts w:asciiTheme="minorEastAsia" w:eastAsiaTheme="minorEastAsia" w:hAnsiTheme="minorEastAsia"/>
                <w:sz w:val="21"/>
                <w:szCs w:val="21"/>
              </w:rPr>
            </w:pPr>
          </w:p>
        </w:tc>
        <w:tc>
          <w:tcPr>
            <w:tcW w:w="3015" w:type="dxa"/>
            <w:vMerge/>
            <w:tcBorders>
              <w:top w:val="nil"/>
            </w:tcBorders>
          </w:tcPr>
          <w:p w14:paraId="58F7536C" w14:textId="77777777" w:rsidR="001F1EA0" w:rsidRPr="00525980" w:rsidRDefault="001F1EA0">
            <w:pPr>
              <w:rPr>
                <w:rFonts w:asciiTheme="minorEastAsia" w:eastAsiaTheme="minorEastAsia" w:hAnsiTheme="minorEastAsia"/>
                <w:sz w:val="21"/>
                <w:szCs w:val="21"/>
              </w:rPr>
            </w:pPr>
          </w:p>
        </w:tc>
      </w:tr>
      <w:tr w:rsidR="001F1EA0" w:rsidRPr="00525980" w14:paraId="59D3CA89" w14:textId="77777777" w:rsidTr="00D7689B">
        <w:trPr>
          <w:trHeight w:val="298"/>
        </w:trPr>
        <w:tc>
          <w:tcPr>
            <w:tcW w:w="1403" w:type="dxa"/>
          </w:tcPr>
          <w:p w14:paraId="25C4BF6B" w14:textId="77777777" w:rsidR="001F1EA0" w:rsidRPr="00525980" w:rsidRDefault="001F1EA0">
            <w:pPr>
              <w:pStyle w:val="TableParagraph"/>
              <w:spacing w:before="10"/>
              <w:rPr>
                <w:rFonts w:asciiTheme="minorEastAsia" w:eastAsiaTheme="minorEastAsia" w:hAnsiTheme="minorEastAsia"/>
                <w:sz w:val="21"/>
                <w:szCs w:val="21"/>
              </w:rPr>
            </w:pPr>
          </w:p>
          <w:p w14:paraId="07F02FD6" w14:textId="77777777" w:rsidR="001F1EA0" w:rsidRPr="00525980" w:rsidRDefault="00570E0F">
            <w:pPr>
              <w:pStyle w:val="TableParagraph"/>
              <w:tabs>
                <w:tab w:val="left" w:pos="608"/>
              </w:tabs>
              <w:ind w:left="8"/>
              <w:jc w:val="center"/>
              <w:rPr>
                <w:rFonts w:asciiTheme="minorEastAsia" w:eastAsiaTheme="minorEastAsia" w:hAnsiTheme="minorEastAsia"/>
                <w:sz w:val="21"/>
                <w:szCs w:val="21"/>
              </w:rPr>
            </w:pPr>
            <w:r w:rsidRPr="00525980">
              <w:rPr>
                <w:rFonts w:asciiTheme="minorEastAsia" w:eastAsiaTheme="minorEastAsia" w:hAnsiTheme="minorEastAsia"/>
                <w:sz w:val="21"/>
                <w:szCs w:val="21"/>
              </w:rPr>
              <w:t>住</w:t>
            </w:r>
            <w:r w:rsidRPr="00525980">
              <w:rPr>
                <w:rFonts w:asciiTheme="minorEastAsia" w:eastAsiaTheme="minorEastAsia" w:hAnsiTheme="minorEastAsia"/>
                <w:sz w:val="21"/>
                <w:szCs w:val="21"/>
              </w:rPr>
              <w:tab/>
              <w:t>所</w:t>
            </w:r>
          </w:p>
        </w:tc>
        <w:tc>
          <w:tcPr>
            <w:tcW w:w="8648" w:type="dxa"/>
            <w:gridSpan w:val="3"/>
          </w:tcPr>
          <w:p w14:paraId="2467CE8E" w14:textId="77777777" w:rsidR="001F1EA0" w:rsidRPr="00525980" w:rsidRDefault="00570E0F">
            <w:pPr>
              <w:pStyle w:val="TableParagraph"/>
              <w:spacing w:before="33"/>
              <w:ind w:left="37"/>
              <w:rPr>
                <w:rFonts w:asciiTheme="minorEastAsia" w:eastAsiaTheme="minorEastAsia" w:hAnsiTheme="minorEastAsia"/>
                <w:sz w:val="21"/>
                <w:szCs w:val="21"/>
              </w:rPr>
            </w:pPr>
            <w:r w:rsidRPr="00525980">
              <w:rPr>
                <w:rFonts w:asciiTheme="minorEastAsia" w:eastAsiaTheme="minorEastAsia" w:hAnsiTheme="minorEastAsia"/>
                <w:sz w:val="21"/>
                <w:szCs w:val="21"/>
              </w:rPr>
              <w:t>〒</w:t>
            </w:r>
          </w:p>
          <w:p w14:paraId="3D6BDEB3" w14:textId="77777777" w:rsidR="001F1EA0" w:rsidRPr="00525980" w:rsidRDefault="001F1EA0" w:rsidP="00836D4B">
            <w:pPr>
              <w:pStyle w:val="TableParagraph"/>
              <w:spacing w:before="5" w:line="160" w:lineRule="exact"/>
              <w:rPr>
                <w:rFonts w:asciiTheme="minorEastAsia" w:eastAsiaTheme="minorEastAsia" w:hAnsiTheme="minorEastAsia"/>
                <w:sz w:val="21"/>
                <w:szCs w:val="21"/>
              </w:rPr>
            </w:pPr>
          </w:p>
          <w:p w14:paraId="6E4B4CF2" w14:textId="77777777" w:rsidR="001F1EA0" w:rsidRPr="00525980" w:rsidRDefault="00570E0F">
            <w:pPr>
              <w:pStyle w:val="TableParagraph"/>
              <w:spacing w:line="253" w:lineRule="exact"/>
              <w:ind w:left="4547" w:right="3118"/>
              <w:jc w:val="center"/>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電話番号</w:t>
            </w:r>
            <w:proofErr w:type="spellEnd"/>
          </w:p>
        </w:tc>
      </w:tr>
    </w:tbl>
    <w:p w14:paraId="2D0DD5E4" w14:textId="7DE8A555" w:rsidR="00D777E5" w:rsidRPr="00525980" w:rsidRDefault="008B12D7">
      <w:pPr>
        <w:rPr>
          <w:rFonts w:asciiTheme="minorEastAsia" w:eastAsiaTheme="minorEastAsia" w:hAnsiTheme="minorEastAsia"/>
          <w:sz w:val="21"/>
          <w:szCs w:val="21"/>
        </w:rPr>
      </w:pPr>
      <w:r>
        <w:rPr>
          <w:noProof/>
        </w:rPr>
        <w:pict w14:anchorId="06876120">
          <v:shape id="テキスト ボックス 8" o:spid="_x0000_s1041" type="#_x0000_t202" style="position:absolute;margin-left:41.7pt;margin-top:1.15pt;width:503.55pt;height:47.9pt;z-index:251659264;visibility:visible;mso-wrap-distance-left:9pt;mso-wrap-distance-top:0;mso-wrap-distance-right:9pt;mso-wrap-distance-bottom:0;mso-position-horizontal-relative:text;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" fillcolor="#92d050" strokecolor="#92d050">
            <v:fill opacity="52428f"/>
            <v:textbox inset="5.85pt,.7pt,5.85pt,.7pt">
              <w:txbxContent>
                <w:p w14:paraId="56D791C7" w14:textId="0E3E2A00" w:rsidR="00D7689B" w:rsidRPr="00A660A6" w:rsidRDefault="00A660A6" w:rsidP="00D7689B">
                  <w:pPr>
                    <w:jc w:val="center"/>
                    <w:rPr>
                      <w:rFonts w:asciiTheme="majorEastAsia" w:eastAsiaTheme="majorEastAsia" w:hAnsiTheme="majorEastAsia"/>
                      <w:b/>
                      <w:bCs/>
                      <w:color w:val="FFFFFF"/>
                      <w:sz w:val="24"/>
                      <w:szCs w:val="24"/>
                    </w:rPr>
                  </w:pPr>
                  <w:r w:rsidRPr="00A660A6">
                    <w:rPr>
                      <w:rFonts w:asciiTheme="majorEastAsia" w:eastAsiaTheme="majorEastAsia" w:hAnsiTheme="majorEastAsia" w:hint="eastAsia"/>
                      <w:b/>
                      <w:bCs/>
                      <w:color w:val="FFFFFF"/>
                      <w:sz w:val="24"/>
                      <w:szCs w:val="24"/>
                      <w:lang w:eastAsia="ja-JP"/>
                    </w:rPr>
                    <w:t>自由記載１</w:t>
                  </w:r>
                </w:p>
              </w:txbxContent>
            </v:textbox>
          </v:shape>
        </w:pict>
      </w:r>
      <w:r>
        <w:rPr>
          <w:noProof/>
        </w:rPr>
        <w:pict w14:anchorId="766D9227">
          <v:shape id="_x0000_s1044" type="#_x0000_t202" style="position:absolute;margin-left:114.05pt;margin-top:-194pt;width:430.5pt;height:14.7pt;z-index:251662336;visibility:visible;mso-wrap-distance-left:9pt;mso-wrap-distance-top:0;mso-wrap-distance-right:9pt;mso-wrap-distance-bottom:0;mso-position-horizontal-relative:text;mso-position-vertical-relative:text;mso-width-relative:page;mso-height-relative:page;v-text-anchor:middle" fillcolor="#92d050" strokecolor="#92d050">
            <v:fill opacity="52429f"/>
            <v:textbox style="mso-next-textbox:#_x0000_s1044" inset="5.85pt,.7pt,5.85pt,.7pt">
              <w:txbxContent>
                <w:p w14:paraId="1F38ABDE" w14:textId="53C1736F" w:rsidR="00D7689B" w:rsidRPr="00393DC9" w:rsidRDefault="00D7689B" w:rsidP="00D7689B">
                  <w:pPr>
                    <w:jc w:val="center"/>
                    <w:rPr>
                      <w:rFonts w:asciiTheme="majorEastAsia" w:eastAsiaTheme="majorEastAsia" w:hAnsiTheme="majorEastAsia"/>
                      <w:b/>
                      <w:bCs/>
                      <w:color w:val="FFFFFF"/>
                      <w:sz w:val="21"/>
                      <w:szCs w:val="21"/>
                    </w:rPr>
                  </w:pPr>
                  <w:proofErr w:type="spellStart"/>
                  <w:r w:rsidRPr="00393DC9">
                    <w:rPr>
                      <w:rFonts w:asciiTheme="majorEastAsia" w:eastAsiaTheme="majorEastAsia" w:hAnsiTheme="majorEastAsia" w:hint="eastAsia"/>
                      <w:b/>
                      <w:bCs/>
                      <w:color w:val="FFFFFF"/>
                      <w:sz w:val="21"/>
                      <w:szCs w:val="21"/>
                    </w:rPr>
                    <w:t>固定文言</w:t>
                  </w:r>
                  <w:proofErr w:type="spellEnd"/>
                  <w:del w:id="5" w:author="菊地　佑介" w:date="2023-01-17T13:13:00Z">
                    <w:r w:rsidR="00D14B92" w:rsidDel="008B12D7">
                      <w:rPr>
                        <w:rFonts w:asciiTheme="majorEastAsia" w:eastAsiaTheme="majorEastAsia" w:hAnsiTheme="majorEastAsia" w:hint="eastAsia"/>
                        <w:b/>
                        <w:bCs/>
                        <w:color w:val="FFFFFF"/>
                        <w:sz w:val="21"/>
                        <w:szCs w:val="21"/>
                        <w:lang w:eastAsia="ja-JP"/>
                      </w:rPr>
                      <w:delText>４</w:delText>
                    </w:r>
                  </w:del>
                  <w:ins w:id="6" w:author="菊地　佑介" w:date="2023-01-17T13:13:00Z">
                    <w:r w:rsidR="008B12D7">
                      <w:rPr>
                        <w:rFonts w:asciiTheme="majorEastAsia" w:eastAsiaTheme="majorEastAsia" w:hAnsiTheme="majorEastAsia" w:hint="eastAsia"/>
                        <w:b/>
                        <w:bCs/>
                        <w:color w:val="FFFFFF"/>
                        <w:sz w:val="21"/>
                        <w:szCs w:val="21"/>
                        <w:lang w:eastAsia="ja-JP"/>
                      </w:rPr>
                      <w:t>５</w:t>
                    </w:r>
                  </w:ins>
                </w:p>
              </w:txbxContent>
            </v:textbox>
            <w10:anchorlock/>
          </v:shape>
        </w:pict>
      </w:r>
    </w:p>
    <w:sectPr w:rsidR="00D777E5" w:rsidRPr="00525980">
      <w:headerReference w:type="default" r:id="rId11"/>
      <w:type w:val="continuous"/>
      <w:pgSz w:w="11910" w:h="16840"/>
      <w:pgMar w:top="380" w:right="200" w:bottom="0" w:left="2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EED70" w14:textId="77777777" w:rsidR="00626058" w:rsidRDefault="00626058" w:rsidP="005B344B">
      <w:r>
        <w:separator/>
      </w:r>
    </w:p>
  </w:endnote>
  <w:endnote w:type="continuationSeparator" w:id="0">
    <w:p w14:paraId="77908253" w14:textId="77777777" w:rsidR="00626058" w:rsidRDefault="00626058" w:rsidP="005B3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2586E" w14:textId="77777777" w:rsidR="00626058" w:rsidRDefault="00626058" w:rsidP="005B344B">
      <w:r>
        <w:separator/>
      </w:r>
    </w:p>
  </w:footnote>
  <w:footnote w:type="continuationSeparator" w:id="0">
    <w:p w14:paraId="673F5479" w14:textId="77777777" w:rsidR="00626058" w:rsidRDefault="00626058" w:rsidP="005B34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89141" w14:textId="49446C77" w:rsidR="00AF5A3D" w:rsidRDefault="008B12D7">
    <w:pPr>
      <w:pStyle w:val="a7"/>
    </w:pPr>
    <w:r>
      <w:rPr>
        <w:noProof/>
      </w:rPr>
      <w:pict w14:anchorId="27177085">
        <v:rect id="正方形/長方形 9" o:spid="_x0000_s12289" style="position:absolute;margin-left:17.85pt;margin-top:10.5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" filled="f" stroked="f" strokeweight="2pt">
          <v:textbox>
            <w:txbxContent>
              <w:p w14:paraId="3D6D8ECA" w14:textId="77777777" w:rsidR="00AF5A3D" w:rsidRPr="00967DE7" w:rsidRDefault="00AF5A3D" w:rsidP="00AF5A3D">
                <w:pPr>
                  <w:jc w:val="center"/>
                  <w:rPr>
                    <w:rFonts w:hAnsi="ＭＳ 明朝"/>
                    <w:color w:val="000000" w:themeColor="text1"/>
                    <w:sz w:val="20"/>
                  </w:rPr>
                </w:pPr>
                <w:proofErr w:type="spellStart"/>
                <w:r w:rsidRPr="00967DE7">
                  <w:rPr>
                    <w:rFonts w:hAnsi="ＭＳ 明朝" w:hint="eastAsia"/>
                    <w:color w:val="000000" w:themeColor="text1"/>
                    <w:sz w:val="18"/>
                    <w:bdr w:val="single" w:sz="4" w:space="0" w:color="auto"/>
                  </w:rPr>
                  <w:t>様式番号</w:t>
                </w:r>
                <w:proofErr w:type="spellEnd"/>
              </w:p>
            </w:txbxContent>
          </v:textbox>
          <w10:wrap anchorx="page" anchory="page"/>
        </v:rect>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DA4E93"/>
    <w:multiLevelType w:val="hybridMultilevel"/>
    <w:tmpl w:val="5508886C"/>
    <w:lvl w:ilvl="0" w:tplc="185A7A0A">
      <w:numFmt w:val="bullet"/>
      <w:lvlText w:val="■"/>
      <w:lvlJc w:val="left"/>
      <w:pPr>
        <w:ind w:left="1200" w:hanging="291"/>
      </w:pPr>
      <w:rPr>
        <w:rFonts w:ascii="ＭＳ Ｐ明朝" w:eastAsia="ＭＳ Ｐ明朝" w:hAnsi="ＭＳ Ｐ明朝" w:cs="ＭＳ Ｐ明朝" w:hint="default"/>
        <w:w w:val="100"/>
        <w:sz w:val="20"/>
        <w:szCs w:val="20"/>
      </w:rPr>
    </w:lvl>
    <w:lvl w:ilvl="1" w:tplc="5F06FDD0">
      <w:numFmt w:val="bullet"/>
      <w:lvlText w:val="•"/>
      <w:lvlJc w:val="left"/>
      <w:pPr>
        <w:ind w:left="1930" w:hanging="291"/>
      </w:pPr>
      <w:rPr>
        <w:rFonts w:hint="default"/>
      </w:rPr>
    </w:lvl>
    <w:lvl w:ilvl="2" w:tplc="C2C4650C">
      <w:numFmt w:val="bullet"/>
      <w:lvlText w:val="•"/>
      <w:lvlJc w:val="left"/>
      <w:pPr>
        <w:ind w:left="2660" w:hanging="291"/>
      </w:pPr>
      <w:rPr>
        <w:rFonts w:hint="default"/>
      </w:rPr>
    </w:lvl>
    <w:lvl w:ilvl="3" w:tplc="19B82BBA">
      <w:numFmt w:val="bullet"/>
      <w:lvlText w:val="•"/>
      <w:lvlJc w:val="left"/>
      <w:pPr>
        <w:ind w:left="3390" w:hanging="291"/>
      </w:pPr>
      <w:rPr>
        <w:rFonts w:hint="default"/>
      </w:rPr>
    </w:lvl>
    <w:lvl w:ilvl="4" w:tplc="D612FB2E">
      <w:numFmt w:val="bullet"/>
      <w:lvlText w:val="•"/>
      <w:lvlJc w:val="left"/>
      <w:pPr>
        <w:ind w:left="4121" w:hanging="291"/>
      </w:pPr>
      <w:rPr>
        <w:rFonts w:hint="default"/>
      </w:rPr>
    </w:lvl>
    <w:lvl w:ilvl="5" w:tplc="DFDEDD0A">
      <w:numFmt w:val="bullet"/>
      <w:lvlText w:val="•"/>
      <w:lvlJc w:val="left"/>
      <w:pPr>
        <w:ind w:left="4851" w:hanging="291"/>
      </w:pPr>
      <w:rPr>
        <w:rFonts w:hint="default"/>
      </w:rPr>
    </w:lvl>
    <w:lvl w:ilvl="6" w:tplc="87180660">
      <w:numFmt w:val="bullet"/>
      <w:lvlText w:val="•"/>
      <w:lvlJc w:val="left"/>
      <w:pPr>
        <w:ind w:left="5581" w:hanging="291"/>
      </w:pPr>
      <w:rPr>
        <w:rFonts w:hint="default"/>
      </w:rPr>
    </w:lvl>
    <w:lvl w:ilvl="7" w:tplc="F420054E">
      <w:numFmt w:val="bullet"/>
      <w:lvlText w:val="•"/>
      <w:lvlJc w:val="left"/>
      <w:pPr>
        <w:ind w:left="6312" w:hanging="291"/>
      </w:pPr>
      <w:rPr>
        <w:rFonts w:hint="default"/>
      </w:rPr>
    </w:lvl>
    <w:lvl w:ilvl="8" w:tplc="E2743176">
      <w:numFmt w:val="bullet"/>
      <w:lvlText w:val="•"/>
      <w:lvlJc w:val="left"/>
      <w:pPr>
        <w:ind w:left="7042" w:hanging="291"/>
      </w:pPr>
      <w:rPr>
        <w:rFonts w:hint="default"/>
      </w:rPr>
    </w:lvl>
  </w:abstractNum>
  <w:abstractNum w:abstractNumId="1" w15:restartNumberingAfterBreak="0">
    <w:nsid w:val="6DED65A3"/>
    <w:multiLevelType w:val="hybridMultilevel"/>
    <w:tmpl w:val="D84A1A08"/>
    <w:lvl w:ilvl="0" w:tplc="E37EF764">
      <w:numFmt w:val="bullet"/>
      <w:lvlText w:val="■"/>
      <w:lvlJc w:val="left"/>
      <w:pPr>
        <w:ind w:left="1150" w:hanging="241"/>
      </w:pPr>
      <w:rPr>
        <w:rFonts w:ascii="ＭＳ Ｐ明朝" w:eastAsia="ＭＳ Ｐ明朝" w:hAnsi="ＭＳ Ｐ明朝" w:cs="ＭＳ Ｐ明朝" w:hint="default"/>
        <w:w w:val="100"/>
        <w:sz w:val="20"/>
        <w:szCs w:val="20"/>
      </w:rPr>
    </w:lvl>
    <w:lvl w:ilvl="1" w:tplc="79E0F338">
      <w:numFmt w:val="bullet"/>
      <w:lvlText w:val="•"/>
      <w:lvlJc w:val="left"/>
      <w:pPr>
        <w:ind w:left="1894" w:hanging="241"/>
      </w:pPr>
      <w:rPr>
        <w:rFonts w:hint="default"/>
      </w:rPr>
    </w:lvl>
    <w:lvl w:ilvl="2" w:tplc="6116F432">
      <w:numFmt w:val="bullet"/>
      <w:lvlText w:val="•"/>
      <w:lvlJc w:val="left"/>
      <w:pPr>
        <w:ind w:left="2628" w:hanging="241"/>
      </w:pPr>
      <w:rPr>
        <w:rFonts w:hint="default"/>
      </w:rPr>
    </w:lvl>
    <w:lvl w:ilvl="3" w:tplc="DD28F33E">
      <w:numFmt w:val="bullet"/>
      <w:lvlText w:val="•"/>
      <w:lvlJc w:val="left"/>
      <w:pPr>
        <w:ind w:left="3362" w:hanging="241"/>
      </w:pPr>
      <w:rPr>
        <w:rFonts w:hint="default"/>
      </w:rPr>
    </w:lvl>
    <w:lvl w:ilvl="4" w:tplc="5A54D918">
      <w:numFmt w:val="bullet"/>
      <w:lvlText w:val="•"/>
      <w:lvlJc w:val="left"/>
      <w:pPr>
        <w:ind w:left="4097" w:hanging="241"/>
      </w:pPr>
      <w:rPr>
        <w:rFonts w:hint="default"/>
      </w:rPr>
    </w:lvl>
    <w:lvl w:ilvl="5" w:tplc="0A7217E6">
      <w:numFmt w:val="bullet"/>
      <w:lvlText w:val="•"/>
      <w:lvlJc w:val="left"/>
      <w:pPr>
        <w:ind w:left="4831" w:hanging="241"/>
      </w:pPr>
      <w:rPr>
        <w:rFonts w:hint="default"/>
      </w:rPr>
    </w:lvl>
    <w:lvl w:ilvl="6" w:tplc="377E3BE4">
      <w:numFmt w:val="bullet"/>
      <w:lvlText w:val="•"/>
      <w:lvlJc w:val="left"/>
      <w:pPr>
        <w:ind w:left="5565" w:hanging="241"/>
      </w:pPr>
      <w:rPr>
        <w:rFonts w:hint="default"/>
      </w:rPr>
    </w:lvl>
    <w:lvl w:ilvl="7" w:tplc="F43A03AE">
      <w:numFmt w:val="bullet"/>
      <w:lvlText w:val="•"/>
      <w:lvlJc w:val="left"/>
      <w:pPr>
        <w:ind w:left="6300" w:hanging="241"/>
      </w:pPr>
      <w:rPr>
        <w:rFonts w:hint="default"/>
      </w:rPr>
    </w:lvl>
    <w:lvl w:ilvl="8" w:tplc="9DE4A378">
      <w:numFmt w:val="bullet"/>
      <w:lvlText w:val="•"/>
      <w:lvlJc w:val="left"/>
      <w:pPr>
        <w:ind w:left="7034" w:hanging="241"/>
      </w:pPr>
      <w:rPr>
        <w:rFonts w:hint="default"/>
      </w:rPr>
    </w:lvl>
  </w:abstractNum>
  <w:abstractNum w:abstractNumId="2" w15:restartNumberingAfterBreak="0">
    <w:nsid w:val="6EC71309"/>
    <w:multiLevelType w:val="hybridMultilevel"/>
    <w:tmpl w:val="FC002BAA"/>
    <w:lvl w:ilvl="0" w:tplc="69D8DE98">
      <w:numFmt w:val="bullet"/>
      <w:lvlText w:val="■"/>
      <w:lvlJc w:val="left"/>
      <w:pPr>
        <w:ind w:left="378" w:hanging="271"/>
      </w:pPr>
      <w:rPr>
        <w:rFonts w:ascii="ＭＳ Ｐ明朝" w:eastAsia="ＭＳ Ｐ明朝" w:hAnsi="ＭＳ Ｐ明朝" w:cs="ＭＳ Ｐ明朝" w:hint="default"/>
        <w:w w:val="100"/>
        <w:sz w:val="20"/>
        <w:szCs w:val="20"/>
      </w:rPr>
    </w:lvl>
    <w:lvl w:ilvl="1" w:tplc="FEC45CDE">
      <w:numFmt w:val="bullet"/>
      <w:lvlText w:val="•"/>
      <w:lvlJc w:val="left"/>
      <w:pPr>
        <w:ind w:left="1192" w:hanging="271"/>
      </w:pPr>
      <w:rPr>
        <w:rFonts w:hint="default"/>
      </w:rPr>
    </w:lvl>
    <w:lvl w:ilvl="2" w:tplc="1A687ADA">
      <w:numFmt w:val="bullet"/>
      <w:lvlText w:val="•"/>
      <w:lvlJc w:val="left"/>
      <w:pPr>
        <w:ind w:left="2004" w:hanging="271"/>
      </w:pPr>
      <w:rPr>
        <w:rFonts w:hint="default"/>
      </w:rPr>
    </w:lvl>
    <w:lvl w:ilvl="3" w:tplc="69C8A7BC">
      <w:numFmt w:val="bullet"/>
      <w:lvlText w:val="•"/>
      <w:lvlJc w:val="left"/>
      <w:pPr>
        <w:ind w:left="2816" w:hanging="271"/>
      </w:pPr>
      <w:rPr>
        <w:rFonts w:hint="default"/>
      </w:rPr>
    </w:lvl>
    <w:lvl w:ilvl="4" w:tplc="64440C20">
      <w:numFmt w:val="bullet"/>
      <w:lvlText w:val="•"/>
      <w:lvlJc w:val="left"/>
      <w:pPr>
        <w:ind w:left="3629" w:hanging="271"/>
      </w:pPr>
      <w:rPr>
        <w:rFonts w:hint="default"/>
      </w:rPr>
    </w:lvl>
    <w:lvl w:ilvl="5" w:tplc="92C65824">
      <w:numFmt w:val="bullet"/>
      <w:lvlText w:val="•"/>
      <w:lvlJc w:val="left"/>
      <w:pPr>
        <w:ind w:left="4441" w:hanging="271"/>
      </w:pPr>
      <w:rPr>
        <w:rFonts w:hint="default"/>
      </w:rPr>
    </w:lvl>
    <w:lvl w:ilvl="6" w:tplc="C6C65696">
      <w:numFmt w:val="bullet"/>
      <w:lvlText w:val="•"/>
      <w:lvlJc w:val="left"/>
      <w:pPr>
        <w:ind w:left="5253" w:hanging="271"/>
      </w:pPr>
      <w:rPr>
        <w:rFonts w:hint="default"/>
      </w:rPr>
    </w:lvl>
    <w:lvl w:ilvl="7" w:tplc="30CA1FC2">
      <w:numFmt w:val="bullet"/>
      <w:lvlText w:val="•"/>
      <w:lvlJc w:val="left"/>
      <w:pPr>
        <w:ind w:left="6066" w:hanging="271"/>
      </w:pPr>
      <w:rPr>
        <w:rFonts w:hint="default"/>
      </w:rPr>
    </w:lvl>
    <w:lvl w:ilvl="8" w:tplc="B7F6E336">
      <w:numFmt w:val="bullet"/>
      <w:lvlText w:val="•"/>
      <w:lvlJc w:val="left"/>
      <w:pPr>
        <w:ind w:left="6878" w:hanging="271"/>
      </w:pPr>
      <w:rPr>
        <w:rFonts w:hint="default"/>
      </w:rPr>
    </w:lvl>
  </w:abstractNum>
  <w:num w:numId="1" w16cid:durableId="1338117206">
    <w:abstractNumId w:val="1"/>
  </w:num>
  <w:num w:numId="2" w16cid:durableId="926420453">
    <w:abstractNumId w:val="2"/>
  </w:num>
  <w:num w:numId="3" w16cid:durableId="48216363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菊地　佑介">
    <w15:presenceInfo w15:providerId="AD" w15:userId="S::yusuke.kikuchi@japan-systems.co.jp::396a0242-db4c-4a1e-b85c-ce12ce65e57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trackRevisions/>
  <w:defaultTabStop w:val="720"/>
  <w:drawingGridHorizontalSpacing w:val="110"/>
  <w:displayHorizontalDrawingGridEvery w:val="2"/>
  <w:characterSpacingControl w:val="doNotCompress"/>
  <w:hdrShapeDefaults>
    <o:shapedefaults v:ext="edit" spidmax="12291">
      <v:textbox inset="5.85pt,.7pt,5.85pt,.7pt"/>
    </o:shapedefaults>
    <o:shapelayout v:ext="edit">
      <o:idmap v:ext="edit" data="12"/>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1F1EA0"/>
    <w:rsid w:val="00017417"/>
    <w:rsid w:val="00030A48"/>
    <w:rsid w:val="0007521F"/>
    <w:rsid w:val="001F1EA0"/>
    <w:rsid w:val="002456A7"/>
    <w:rsid w:val="0026154F"/>
    <w:rsid w:val="00344C85"/>
    <w:rsid w:val="00365870"/>
    <w:rsid w:val="00393DC9"/>
    <w:rsid w:val="00480962"/>
    <w:rsid w:val="00525980"/>
    <w:rsid w:val="00563721"/>
    <w:rsid w:val="00570E0F"/>
    <w:rsid w:val="00594107"/>
    <w:rsid w:val="005B344B"/>
    <w:rsid w:val="005C04EC"/>
    <w:rsid w:val="005F4B2B"/>
    <w:rsid w:val="00624791"/>
    <w:rsid w:val="00626058"/>
    <w:rsid w:val="00706767"/>
    <w:rsid w:val="00716FD9"/>
    <w:rsid w:val="0073530A"/>
    <w:rsid w:val="00782968"/>
    <w:rsid w:val="00836D4B"/>
    <w:rsid w:val="008B12D7"/>
    <w:rsid w:val="00A177E3"/>
    <w:rsid w:val="00A660A6"/>
    <w:rsid w:val="00AA5FD6"/>
    <w:rsid w:val="00AF3194"/>
    <w:rsid w:val="00AF5A3D"/>
    <w:rsid w:val="00B11FFD"/>
    <w:rsid w:val="00B90CCE"/>
    <w:rsid w:val="00C23DB6"/>
    <w:rsid w:val="00D14B92"/>
    <w:rsid w:val="00D7689B"/>
    <w:rsid w:val="00D777E5"/>
    <w:rsid w:val="00DB4DD1"/>
    <w:rsid w:val="00E85E61"/>
    <w:rsid w:val="00ED3611"/>
    <w:rsid w:val="00F040D2"/>
    <w:rsid w:val="00F15151"/>
    <w:rsid w:val="00F820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91">
      <v:textbox inset="5.85pt,.7pt,5.85pt,.7pt"/>
    </o:shapedefaults>
    <o:shapelayout v:ext="edit">
      <o:idmap v:ext="edit" data="1"/>
    </o:shapelayout>
  </w:shapeDefaults>
  <w:decimalSymbol w:val="."/>
  <w:listSeparator w:val=","/>
  <w14:docId w14:val="329D331E"/>
  <w15:docId w15:val="{5245C8A5-6004-4085-AEF0-6EF6BA8E1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Ｐ明朝" w:eastAsia="ＭＳ Ｐ明朝" w:hAnsi="ＭＳ Ｐ明朝" w:cs="ＭＳ Ｐ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0"/>
      <w:szCs w:val="20"/>
    </w:rPr>
  </w:style>
  <w:style w:type="paragraph" w:styleId="a5">
    <w:name w:val="Title"/>
    <w:basedOn w:val="a"/>
    <w:uiPriority w:val="10"/>
    <w:qFormat/>
    <w:pPr>
      <w:spacing w:before="54"/>
      <w:ind w:left="431"/>
    </w:pPr>
    <w:rPr>
      <w:sz w:val="24"/>
      <w:szCs w:val="24"/>
    </w:rPr>
  </w:style>
  <w:style w:type="paragraph" w:styleId="a6">
    <w:name w:val="List Paragraph"/>
    <w:basedOn w:val="a"/>
    <w:uiPriority w:val="1"/>
    <w:qFormat/>
  </w:style>
  <w:style w:type="paragraph" w:customStyle="1" w:styleId="TableParagraph">
    <w:name w:val="Table Paragraph"/>
    <w:basedOn w:val="a"/>
    <w:uiPriority w:val="1"/>
    <w:qFormat/>
  </w:style>
  <w:style w:type="paragraph" w:styleId="a7">
    <w:name w:val="header"/>
    <w:basedOn w:val="a"/>
    <w:link w:val="a8"/>
    <w:uiPriority w:val="99"/>
    <w:unhideWhenUsed/>
    <w:rsid w:val="005B344B"/>
    <w:pPr>
      <w:tabs>
        <w:tab w:val="center" w:pos="4252"/>
        <w:tab w:val="right" w:pos="8504"/>
      </w:tabs>
      <w:snapToGrid w:val="0"/>
    </w:pPr>
  </w:style>
  <w:style w:type="character" w:customStyle="1" w:styleId="a8">
    <w:name w:val="ヘッダー (文字)"/>
    <w:basedOn w:val="a0"/>
    <w:link w:val="a7"/>
    <w:uiPriority w:val="99"/>
    <w:rsid w:val="005B344B"/>
    <w:rPr>
      <w:rFonts w:ascii="ＭＳ Ｐ明朝" w:eastAsia="ＭＳ Ｐ明朝" w:hAnsi="ＭＳ Ｐ明朝" w:cs="ＭＳ Ｐ明朝"/>
    </w:rPr>
  </w:style>
  <w:style w:type="paragraph" w:styleId="a9">
    <w:name w:val="footer"/>
    <w:basedOn w:val="a"/>
    <w:link w:val="aa"/>
    <w:uiPriority w:val="99"/>
    <w:unhideWhenUsed/>
    <w:rsid w:val="005B344B"/>
    <w:pPr>
      <w:tabs>
        <w:tab w:val="center" w:pos="4252"/>
        <w:tab w:val="right" w:pos="8504"/>
      </w:tabs>
      <w:snapToGrid w:val="0"/>
    </w:pPr>
  </w:style>
  <w:style w:type="character" w:customStyle="1" w:styleId="aa">
    <w:name w:val="フッター (文字)"/>
    <w:basedOn w:val="a0"/>
    <w:link w:val="a9"/>
    <w:uiPriority w:val="99"/>
    <w:rsid w:val="005B344B"/>
    <w:rPr>
      <w:rFonts w:ascii="ＭＳ Ｐ明朝" w:eastAsia="ＭＳ Ｐ明朝" w:hAnsi="ＭＳ Ｐ明朝" w:cs="ＭＳ Ｐ明朝"/>
    </w:rPr>
  </w:style>
  <w:style w:type="character" w:styleId="ab">
    <w:name w:val="annotation reference"/>
    <w:basedOn w:val="a0"/>
    <w:uiPriority w:val="99"/>
    <w:semiHidden/>
    <w:unhideWhenUsed/>
    <w:rsid w:val="00706767"/>
    <w:rPr>
      <w:sz w:val="18"/>
      <w:szCs w:val="18"/>
    </w:rPr>
  </w:style>
  <w:style w:type="paragraph" w:styleId="ac">
    <w:name w:val="annotation text"/>
    <w:basedOn w:val="a"/>
    <w:link w:val="ad"/>
    <w:uiPriority w:val="99"/>
    <w:semiHidden/>
    <w:unhideWhenUsed/>
    <w:rsid w:val="00706767"/>
  </w:style>
  <w:style w:type="character" w:customStyle="1" w:styleId="ad">
    <w:name w:val="コメント文字列 (文字)"/>
    <w:basedOn w:val="a0"/>
    <w:link w:val="ac"/>
    <w:uiPriority w:val="99"/>
    <w:semiHidden/>
    <w:rsid w:val="00706767"/>
    <w:rPr>
      <w:rFonts w:ascii="ＭＳ Ｐ明朝" w:eastAsia="ＭＳ Ｐ明朝" w:hAnsi="ＭＳ Ｐ明朝" w:cs="ＭＳ Ｐ明朝"/>
    </w:rPr>
  </w:style>
  <w:style w:type="paragraph" w:styleId="ae">
    <w:name w:val="annotation subject"/>
    <w:basedOn w:val="ac"/>
    <w:next w:val="ac"/>
    <w:link w:val="af"/>
    <w:uiPriority w:val="99"/>
    <w:semiHidden/>
    <w:unhideWhenUsed/>
    <w:rsid w:val="00706767"/>
    <w:rPr>
      <w:b/>
      <w:bCs/>
    </w:rPr>
  </w:style>
  <w:style w:type="character" w:customStyle="1" w:styleId="af">
    <w:name w:val="コメント内容 (文字)"/>
    <w:basedOn w:val="ad"/>
    <w:link w:val="ae"/>
    <w:uiPriority w:val="99"/>
    <w:semiHidden/>
    <w:rsid w:val="00706767"/>
    <w:rPr>
      <w:rFonts w:ascii="ＭＳ Ｐ明朝" w:eastAsia="ＭＳ Ｐ明朝" w:hAnsi="ＭＳ Ｐ明朝" w:cs="ＭＳ Ｐ明朝"/>
      <w:b/>
      <w:bCs/>
    </w:rPr>
  </w:style>
  <w:style w:type="character" w:customStyle="1" w:styleId="a4">
    <w:name w:val="本文 (文字)"/>
    <w:basedOn w:val="a0"/>
    <w:link w:val="a3"/>
    <w:uiPriority w:val="1"/>
    <w:rsid w:val="00017417"/>
    <w:rPr>
      <w:rFonts w:ascii="ＭＳ Ｐ明朝" w:eastAsia="ＭＳ Ｐ明朝" w:hAnsi="ＭＳ Ｐ明朝" w:cs="ＭＳ Ｐ明朝"/>
      <w:sz w:val="20"/>
      <w:szCs w:val="20"/>
    </w:rPr>
  </w:style>
  <w:style w:type="paragraph" w:styleId="af0">
    <w:name w:val="Revision"/>
    <w:hidden/>
    <w:uiPriority w:val="99"/>
    <w:semiHidden/>
    <w:rsid w:val="00D14B92"/>
    <w:pPr>
      <w:widowControl/>
      <w:autoSpaceDE/>
      <w:autoSpaceDN/>
    </w:pPr>
    <w:rPr>
      <w:rFonts w:ascii="ＭＳ Ｐ明朝" w:eastAsia="ＭＳ Ｐ明朝" w:hAnsi="ＭＳ Ｐ明朝" w:cs="ＭＳ Ｐ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1133095">
      <w:bodyDiv w:val="1"/>
      <w:marLeft w:val="0"/>
      <w:marRight w:val="0"/>
      <w:marTop w:val="0"/>
      <w:marBottom w:val="0"/>
      <w:divBdr>
        <w:top w:val="none" w:sz="0" w:space="0" w:color="auto"/>
        <w:left w:val="none" w:sz="0" w:space="0" w:color="auto"/>
        <w:bottom w:val="none" w:sz="0" w:space="0" w:color="auto"/>
        <w:right w:val="none" w:sz="0" w:space="0" w:color="auto"/>
      </w:divBdr>
    </w:div>
    <w:div w:id="8595901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Props1.xml><?xml version="1.0" encoding="utf-8"?>
<ds:datastoreItem xmlns:ds="http://schemas.openxmlformats.org/officeDocument/2006/customXml" ds:itemID="{26D2C6F9-0888-4BC7-B78E-48806DBE4611}">
  <ds:schemaRefs>
    <ds:schemaRef ds:uri="http://schemas.openxmlformats.org/officeDocument/2006/bibliography"/>
  </ds:schemaRefs>
</ds:datastoreItem>
</file>

<file path=customXml/itemProps2.xml><?xml version="1.0" encoding="utf-8"?>
<ds:datastoreItem xmlns:ds="http://schemas.openxmlformats.org/officeDocument/2006/customXml" ds:itemID="{33144047-7AC3-44C0-A818-703301EBCCB0}">
  <ds:schemaRefs>
    <ds:schemaRef ds:uri="http://schemas.microsoft.com/sharepoint/v3/contenttype/forms"/>
  </ds:schemaRefs>
</ds:datastoreItem>
</file>

<file path=customXml/itemProps3.xml><?xml version="1.0" encoding="utf-8"?>
<ds:datastoreItem xmlns:ds="http://schemas.openxmlformats.org/officeDocument/2006/customXml" ds:itemID="{9EB6973E-AFF4-4461-AC22-51250AC1D196}"/>
</file>

<file path=customXml/itemProps4.xml><?xml version="1.0" encoding="utf-8"?>
<ds:datastoreItem xmlns:ds="http://schemas.openxmlformats.org/officeDocument/2006/customXml" ds:itemID="{92F7A5EF-5174-4B41-9B6F-9B1C3ED3B786}">
  <ds:schemaRefs>
    <ds:schemaRef ds:uri="http://schemas.microsoft.com/office/2006/metadata/properties"/>
    <ds:schemaRef ds:uri="http://schemas.microsoft.com/office/infopath/2007/PartnerControls"/>
    <ds:schemaRef ds:uri="6f7cd970-918f-4e67-ac29-e38ca1a80c34"/>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1</Pages>
  <Words>132</Words>
  <Characters>759</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erms:created xsi:type="dcterms:W3CDTF">2021-04-07T06:13:00Z</dcterms:created>
  <dcterms:modified xsi:type="dcterms:W3CDTF">2023-01-17T04:17:00Z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2018-03-28T00:00:00Z</vt:filetime>
  </property>
  <property fmtid="{D5CDD505-2E9C-101B-9397-08002B2CF9AE}" pid="3" name="LastSaved">
    <vt:filetime>2021-04-07T00:00:00Z</vt:filetime>
  </property>
  <property fmtid="{D5CDD505-2E9C-101B-9397-08002B2CF9AE}" pid="4" name="ContentTypeId">
    <vt:lpwstr>0x010100C55487F8E31019458B1FD5AA377145A3</vt:lpwstr>
  </property>
  <property fmtid="{D5CDD505-2E9C-101B-9397-08002B2CF9AE}" pid="5" name="MSIP_Label_a7295cc1-d279-42ac-ab4d-3b0f4fece050_Enabled">
    <vt:lpwstr>true</vt:lpwstr>
  </property>
  <property fmtid="{D5CDD505-2E9C-101B-9397-08002B2CF9AE}" pid="6" name="MSIP_Label_a7295cc1-d279-42ac-ab4d-3b0f4fece050_SetDate">
    <vt:lpwstr>2021-10-23T13:26:59Z</vt:lpwstr>
  </property>
  <property fmtid="{D5CDD505-2E9C-101B-9397-08002B2CF9AE}" pid="7" name="MSIP_Label_a7295cc1-d279-42ac-ab4d-3b0f4fece050_Method">
    <vt:lpwstr>Standard</vt:lpwstr>
  </property>
  <property fmtid="{D5CDD505-2E9C-101B-9397-08002B2CF9AE}" pid="8" name="MSIP_Label_a7295cc1-d279-42ac-ab4d-3b0f4fece050_Name">
    <vt:lpwstr>FUJITSU-RESTRICTED​</vt:lpwstr>
  </property>
  <property fmtid="{D5CDD505-2E9C-101B-9397-08002B2CF9AE}" pid="9" name="MSIP_Label_a7295cc1-d279-42ac-ab4d-3b0f4fece050_SiteId">
    <vt:lpwstr>a19f121d-81e1-4858-a9d8-736e267fd4c7</vt:lpwstr>
  </property>
  <property fmtid="{D5CDD505-2E9C-101B-9397-08002B2CF9AE}" pid="10" name="MSIP_Label_a7295cc1-d279-42ac-ab4d-3b0f4fece050_ActionId">
    <vt:lpwstr>f381a472-09e0-4eae-9161-68d84040e554</vt:lpwstr>
  </property>
  <property fmtid="{D5CDD505-2E9C-101B-9397-08002B2CF9AE}" pid="11" name="MSIP_Label_a7295cc1-d279-42ac-ab4d-3b0f4fece050_ContentBits">
    <vt:lpwstr>0</vt:lpwstr>
  </property>
  <property fmtid="{D5CDD505-2E9C-101B-9397-08002B2CF9AE}" pid="12" name="MediaServiceImageTags">
    <vt:lpwstr/>
  </property>
</Properties>
</file>