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margin" w:tblpX="10156" w:tblpY="3494"/>
        <w:tblW w:w="5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
        <w:gridCol w:w="252"/>
        <w:gridCol w:w="835"/>
        <w:gridCol w:w="525"/>
        <w:gridCol w:w="440"/>
        <w:gridCol w:w="440"/>
        <w:gridCol w:w="440"/>
        <w:gridCol w:w="440"/>
        <w:gridCol w:w="440"/>
        <w:gridCol w:w="440"/>
        <w:gridCol w:w="74"/>
        <w:gridCol w:w="522"/>
      </w:tblGrid>
      <w:tr w:rsidR="00BF7917" w:rsidRPr="00BD5F4D" w14:paraId="7056DFE1" w14:textId="77777777" w:rsidTr="003C22FE">
        <w:trPr>
          <w:cantSplit/>
          <w:trHeight w:val="243"/>
        </w:trPr>
        <w:tc>
          <w:tcPr>
            <w:tcW w:w="5159" w:type="dxa"/>
            <w:gridSpan w:val="12"/>
            <w:tcBorders>
              <w:top w:val="nil"/>
              <w:left w:val="nil"/>
              <w:right w:val="nil"/>
            </w:tcBorders>
            <w:vAlign w:val="center"/>
          </w:tcPr>
          <w:p w14:paraId="11D9EC9C" w14:textId="77777777" w:rsidR="00BF7917" w:rsidRPr="00BD5F4D" w:rsidRDefault="00BF7917" w:rsidP="003C22FE">
            <w:pPr>
              <w:wordWrap w:val="0"/>
              <w:overflowPunct w:val="0"/>
              <w:autoSpaceDE w:val="0"/>
              <w:autoSpaceDN w:val="0"/>
              <w:jc w:val="center"/>
              <w:rPr>
                <w:rFonts w:hAnsi="Century"/>
                <w:b/>
              </w:rPr>
            </w:pPr>
            <w:bookmarkStart w:id="0" w:name="_GoBack"/>
            <w:bookmarkEnd w:id="0"/>
            <w:r w:rsidRPr="00BD5F4D">
              <w:rPr>
                <w:rFonts w:hAnsi="Century"/>
                <w:b/>
              </w:rPr>
              <w:t>(</w:t>
            </w:r>
            <w:r w:rsidRPr="00BD5F4D">
              <w:rPr>
                <w:rFonts w:hAnsi="Century" w:hint="eastAsia"/>
                <w:b/>
              </w:rPr>
              <w:t>表面</w:t>
            </w:r>
            <w:r w:rsidRPr="00BD5F4D">
              <w:rPr>
                <w:rFonts w:hAnsi="Century"/>
                <w:b/>
              </w:rPr>
              <w:t>)</w:t>
            </w:r>
          </w:p>
        </w:tc>
      </w:tr>
      <w:tr w:rsidR="00BF7917" w14:paraId="21C6E5C0" w14:textId="77777777" w:rsidTr="002263BB">
        <w:trPr>
          <w:cantSplit/>
          <w:trHeight w:val="256"/>
        </w:trPr>
        <w:tc>
          <w:tcPr>
            <w:tcW w:w="5159" w:type="dxa"/>
            <w:gridSpan w:val="12"/>
            <w:tcBorders>
              <w:bottom w:val="nil"/>
            </w:tcBorders>
          </w:tcPr>
          <w:p w14:paraId="4FD7B851" w14:textId="77777777" w:rsidR="00BF7917" w:rsidRPr="005657B9" w:rsidRDefault="00BF7917" w:rsidP="003C22FE">
            <w:pPr>
              <w:wordWrap w:val="0"/>
              <w:overflowPunct w:val="0"/>
              <w:autoSpaceDE w:val="0"/>
              <w:autoSpaceDN w:val="0"/>
              <w:jc w:val="center"/>
              <w:rPr>
                <w:rFonts w:hAnsi="Century"/>
                <w:sz w:val="14"/>
                <w:szCs w:val="14"/>
              </w:rPr>
            </w:pPr>
          </w:p>
        </w:tc>
      </w:tr>
      <w:tr w:rsidR="00BF7917" w14:paraId="102FDC65" w14:textId="77777777" w:rsidTr="002263BB">
        <w:trPr>
          <w:cantSplit/>
          <w:trHeight w:val="377"/>
        </w:trPr>
        <w:tc>
          <w:tcPr>
            <w:tcW w:w="563" w:type="dxa"/>
            <w:gridSpan w:val="2"/>
            <w:tcBorders>
              <w:top w:val="nil"/>
              <w:bottom w:val="nil"/>
            </w:tcBorders>
          </w:tcPr>
          <w:p w14:paraId="6668C6EC" w14:textId="77777777" w:rsidR="00BF7917" w:rsidRPr="005657B9" w:rsidRDefault="00BF7917" w:rsidP="003C22FE">
            <w:pPr>
              <w:wordWrap w:val="0"/>
              <w:overflowPunct w:val="0"/>
              <w:autoSpaceDE w:val="0"/>
              <w:autoSpaceDN w:val="0"/>
              <w:jc w:val="center"/>
              <w:rPr>
                <w:rFonts w:hAnsi="Century"/>
                <w:sz w:val="14"/>
                <w:szCs w:val="14"/>
              </w:rPr>
            </w:pPr>
          </w:p>
        </w:tc>
        <w:tc>
          <w:tcPr>
            <w:tcW w:w="4074" w:type="dxa"/>
            <w:gridSpan w:val="9"/>
            <w:vAlign w:val="center"/>
          </w:tcPr>
          <w:p w14:paraId="5CA43335" w14:textId="77777777" w:rsidR="00BF7917" w:rsidRPr="005657B9" w:rsidRDefault="00BF7917" w:rsidP="003C22FE">
            <w:pPr>
              <w:jc w:val="center"/>
              <w:rPr>
                <w:rFonts w:hAnsi="ＭＳ 明朝" w:cs="ＭＳ 明朝"/>
                <w:sz w:val="20"/>
              </w:rPr>
            </w:pPr>
            <w:r w:rsidRPr="00D06591">
              <w:rPr>
                <w:rFonts w:hAnsi="ＭＳ 明朝" w:cs="ＭＳ 明朝" w:hint="eastAsia"/>
                <w:spacing w:val="100"/>
                <w:kern w:val="0"/>
                <w:sz w:val="20"/>
                <w:fitText w:val="3400" w:id="-1707879418"/>
              </w:rPr>
              <w:t>介護保険負担割合</w:t>
            </w:r>
            <w:r w:rsidRPr="00D06591">
              <w:rPr>
                <w:rFonts w:hAnsi="ＭＳ 明朝" w:cs="ＭＳ 明朝" w:hint="eastAsia"/>
                <w:kern w:val="0"/>
                <w:sz w:val="20"/>
                <w:fitText w:val="3400" w:id="-1707879418"/>
              </w:rPr>
              <w:t>証</w:t>
            </w:r>
          </w:p>
        </w:tc>
        <w:tc>
          <w:tcPr>
            <w:tcW w:w="522" w:type="dxa"/>
            <w:tcBorders>
              <w:top w:val="nil"/>
              <w:bottom w:val="nil"/>
            </w:tcBorders>
          </w:tcPr>
          <w:p w14:paraId="224D728A" w14:textId="77777777" w:rsidR="00BF7917" w:rsidRPr="005657B9" w:rsidRDefault="00BF7917" w:rsidP="003C22FE">
            <w:pPr>
              <w:wordWrap w:val="0"/>
              <w:overflowPunct w:val="0"/>
              <w:autoSpaceDE w:val="0"/>
              <w:autoSpaceDN w:val="0"/>
              <w:jc w:val="center"/>
              <w:rPr>
                <w:rFonts w:hAnsi="Century"/>
                <w:sz w:val="14"/>
                <w:szCs w:val="14"/>
              </w:rPr>
            </w:pPr>
          </w:p>
        </w:tc>
      </w:tr>
      <w:tr w:rsidR="00BF7917" w14:paraId="47AE3DDE" w14:textId="77777777" w:rsidTr="002263BB">
        <w:trPr>
          <w:cantSplit/>
          <w:trHeight w:val="359"/>
        </w:trPr>
        <w:tc>
          <w:tcPr>
            <w:tcW w:w="5159" w:type="dxa"/>
            <w:gridSpan w:val="12"/>
            <w:tcBorders>
              <w:top w:val="nil"/>
              <w:bottom w:val="nil"/>
            </w:tcBorders>
            <w:vAlign w:val="center"/>
          </w:tcPr>
          <w:p w14:paraId="1726D461" w14:textId="330645B1" w:rsidR="00BF7917" w:rsidRPr="00163B07" w:rsidRDefault="00BF7917" w:rsidP="003C22FE">
            <w:pPr>
              <w:overflowPunct w:val="0"/>
              <w:autoSpaceDE w:val="0"/>
              <w:autoSpaceDN w:val="0"/>
              <w:ind w:right="210" w:firstLineChars="200" w:firstLine="320"/>
              <w:jc w:val="left"/>
              <w:rPr>
                <w:rFonts w:hAnsi="Century"/>
                <w:sz w:val="16"/>
                <w:szCs w:val="16"/>
              </w:rPr>
            </w:pPr>
            <w:r w:rsidRPr="00163B07">
              <w:rPr>
                <w:rFonts w:hAnsi="Century" w:hint="eastAsia"/>
                <w:sz w:val="16"/>
                <w:szCs w:val="16"/>
              </w:rPr>
              <w:t>交付年月日</w:t>
            </w:r>
          </w:p>
        </w:tc>
      </w:tr>
      <w:tr w:rsidR="00BF7917" w14:paraId="6020E414" w14:textId="77777777" w:rsidTr="002263BB">
        <w:trPr>
          <w:cantSplit/>
          <w:trHeight w:val="410"/>
        </w:trPr>
        <w:tc>
          <w:tcPr>
            <w:tcW w:w="311" w:type="dxa"/>
            <w:vMerge w:val="restart"/>
            <w:tcMar>
              <w:left w:w="0" w:type="dxa"/>
              <w:right w:w="0" w:type="dxa"/>
            </w:tcMar>
            <w:textDirection w:val="tbRlV"/>
            <w:vAlign w:val="center"/>
          </w:tcPr>
          <w:p w14:paraId="02884312" w14:textId="77777777" w:rsidR="00BF7917" w:rsidRPr="00163B07" w:rsidRDefault="00BF7917" w:rsidP="003C22FE">
            <w:pPr>
              <w:wordWrap w:val="0"/>
              <w:overflowPunct w:val="0"/>
              <w:autoSpaceDE w:val="0"/>
              <w:autoSpaceDN w:val="0"/>
              <w:ind w:left="113" w:right="113"/>
              <w:jc w:val="center"/>
              <w:rPr>
                <w:rFonts w:hAnsi="Century"/>
                <w:sz w:val="16"/>
                <w:szCs w:val="16"/>
              </w:rPr>
            </w:pPr>
            <w:r w:rsidRPr="00163B07">
              <w:rPr>
                <w:rFonts w:hAnsi="Century" w:hint="eastAsia"/>
                <w:spacing w:val="105"/>
                <w:sz w:val="16"/>
                <w:szCs w:val="16"/>
              </w:rPr>
              <w:t>被保険</w:t>
            </w:r>
            <w:r w:rsidRPr="00163B07">
              <w:rPr>
                <w:rFonts w:hAnsi="Century" w:hint="eastAsia"/>
                <w:sz w:val="16"/>
                <w:szCs w:val="16"/>
              </w:rPr>
              <w:t>者</w:t>
            </w:r>
          </w:p>
        </w:tc>
        <w:tc>
          <w:tcPr>
            <w:tcW w:w="1087" w:type="dxa"/>
            <w:gridSpan w:val="2"/>
            <w:tcMar>
              <w:left w:w="0" w:type="dxa"/>
              <w:right w:w="0" w:type="dxa"/>
            </w:tcMar>
            <w:vAlign w:val="center"/>
          </w:tcPr>
          <w:p w14:paraId="4081BFB6" w14:textId="77777777" w:rsidR="00BF7917" w:rsidRPr="00163B07" w:rsidRDefault="00BF7917" w:rsidP="00871AEC">
            <w:pPr>
              <w:overflowPunct w:val="0"/>
              <w:autoSpaceDE w:val="0"/>
              <w:autoSpaceDN w:val="0"/>
              <w:jc w:val="center"/>
              <w:rPr>
                <w:rFonts w:hAnsi="Century"/>
                <w:sz w:val="16"/>
                <w:szCs w:val="16"/>
              </w:rPr>
            </w:pPr>
            <w:r w:rsidRPr="00D06591">
              <w:rPr>
                <w:rFonts w:hAnsi="Century" w:hint="eastAsia"/>
                <w:spacing w:val="240"/>
                <w:kern w:val="0"/>
                <w:sz w:val="16"/>
                <w:szCs w:val="16"/>
                <w:fitText w:val="800" w:id="-1563787008"/>
              </w:rPr>
              <w:t>番</w:t>
            </w:r>
            <w:r w:rsidRPr="00D06591">
              <w:rPr>
                <w:rFonts w:hAnsi="Century" w:hint="eastAsia"/>
                <w:kern w:val="0"/>
                <w:sz w:val="16"/>
                <w:szCs w:val="16"/>
                <w:fitText w:val="800" w:id="-1563787008"/>
              </w:rPr>
              <w:t>号</w:t>
            </w:r>
          </w:p>
        </w:tc>
        <w:tc>
          <w:tcPr>
            <w:tcW w:w="3761" w:type="dxa"/>
            <w:gridSpan w:val="9"/>
            <w:vAlign w:val="center"/>
          </w:tcPr>
          <w:p w14:paraId="4CA48F79" w14:textId="77777777" w:rsidR="00BF7917" w:rsidRPr="00163B07" w:rsidRDefault="00BF7917" w:rsidP="003C22FE">
            <w:pPr>
              <w:wordWrap w:val="0"/>
              <w:overflowPunct w:val="0"/>
              <w:autoSpaceDE w:val="0"/>
              <w:autoSpaceDN w:val="0"/>
              <w:rPr>
                <w:rFonts w:hAnsi="Century"/>
                <w:sz w:val="16"/>
                <w:szCs w:val="16"/>
              </w:rPr>
            </w:pPr>
          </w:p>
        </w:tc>
      </w:tr>
      <w:tr w:rsidR="00BF7917" w14:paraId="06F3097B" w14:textId="77777777" w:rsidTr="002263BB">
        <w:trPr>
          <w:cantSplit/>
          <w:trHeight w:val="924"/>
        </w:trPr>
        <w:tc>
          <w:tcPr>
            <w:tcW w:w="311" w:type="dxa"/>
            <w:vMerge/>
          </w:tcPr>
          <w:p w14:paraId="68DACC46" w14:textId="77777777" w:rsidR="00BF7917" w:rsidRPr="00163B07" w:rsidRDefault="00BF7917" w:rsidP="003C22FE">
            <w:pPr>
              <w:wordWrap w:val="0"/>
              <w:overflowPunct w:val="0"/>
              <w:autoSpaceDE w:val="0"/>
              <w:autoSpaceDN w:val="0"/>
              <w:jc w:val="center"/>
              <w:rPr>
                <w:rFonts w:hAnsi="Century"/>
                <w:sz w:val="16"/>
                <w:szCs w:val="16"/>
              </w:rPr>
            </w:pPr>
          </w:p>
        </w:tc>
        <w:tc>
          <w:tcPr>
            <w:tcW w:w="1087" w:type="dxa"/>
            <w:gridSpan w:val="2"/>
            <w:tcMar>
              <w:left w:w="0" w:type="dxa"/>
              <w:right w:w="0" w:type="dxa"/>
            </w:tcMar>
            <w:vAlign w:val="center"/>
          </w:tcPr>
          <w:p w14:paraId="2CDB80AF" w14:textId="1F992EBA" w:rsidR="00BF7917" w:rsidRPr="00163B07" w:rsidRDefault="00BF7917" w:rsidP="00871AEC">
            <w:pPr>
              <w:overflowPunct w:val="0"/>
              <w:autoSpaceDE w:val="0"/>
              <w:autoSpaceDN w:val="0"/>
              <w:jc w:val="center"/>
              <w:rPr>
                <w:rFonts w:hAnsi="Century"/>
                <w:sz w:val="16"/>
                <w:szCs w:val="16"/>
              </w:rPr>
            </w:pPr>
            <w:r w:rsidRPr="00D06591">
              <w:rPr>
                <w:rFonts w:hAnsi="Century" w:hint="eastAsia"/>
                <w:spacing w:val="240"/>
                <w:kern w:val="0"/>
                <w:sz w:val="16"/>
                <w:szCs w:val="16"/>
                <w:fitText w:val="800" w:id="-1563787007"/>
              </w:rPr>
              <w:t>住</w:t>
            </w:r>
            <w:r w:rsidRPr="00D06591">
              <w:rPr>
                <w:rFonts w:hAnsi="Century" w:hint="eastAsia"/>
                <w:kern w:val="0"/>
                <w:sz w:val="16"/>
                <w:szCs w:val="16"/>
                <w:fitText w:val="800" w:id="-1563787007"/>
              </w:rPr>
              <w:t>所</w:t>
            </w:r>
          </w:p>
        </w:tc>
        <w:tc>
          <w:tcPr>
            <w:tcW w:w="3761" w:type="dxa"/>
            <w:gridSpan w:val="9"/>
            <w:vAlign w:val="center"/>
          </w:tcPr>
          <w:p w14:paraId="7BE47896" w14:textId="3D9EFBE4" w:rsidR="00BF7917" w:rsidRPr="00163B07" w:rsidRDefault="00BF7917" w:rsidP="003C22FE">
            <w:pPr>
              <w:wordWrap w:val="0"/>
              <w:overflowPunct w:val="0"/>
              <w:autoSpaceDE w:val="0"/>
              <w:autoSpaceDN w:val="0"/>
              <w:rPr>
                <w:rFonts w:hAnsi="Century"/>
                <w:sz w:val="16"/>
                <w:szCs w:val="16"/>
              </w:rPr>
            </w:pPr>
          </w:p>
        </w:tc>
      </w:tr>
      <w:tr w:rsidR="00BF7917" w14:paraId="4944B5A2" w14:textId="77777777" w:rsidTr="002263BB">
        <w:trPr>
          <w:cantSplit/>
          <w:trHeight w:val="307"/>
        </w:trPr>
        <w:tc>
          <w:tcPr>
            <w:tcW w:w="311" w:type="dxa"/>
            <w:vMerge/>
          </w:tcPr>
          <w:p w14:paraId="34BF783E" w14:textId="77777777" w:rsidR="00BF7917" w:rsidRPr="00163B07" w:rsidRDefault="00BF7917" w:rsidP="003C22FE">
            <w:pPr>
              <w:wordWrap w:val="0"/>
              <w:overflowPunct w:val="0"/>
              <w:autoSpaceDE w:val="0"/>
              <w:autoSpaceDN w:val="0"/>
              <w:jc w:val="center"/>
              <w:rPr>
                <w:rFonts w:hAnsi="Century"/>
                <w:sz w:val="16"/>
                <w:szCs w:val="16"/>
              </w:rPr>
            </w:pPr>
          </w:p>
        </w:tc>
        <w:tc>
          <w:tcPr>
            <w:tcW w:w="1087" w:type="dxa"/>
            <w:gridSpan w:val="2"/>
            <w:tcBorders>
              <w:bottom w:val="single" w:sz="4" w:space="0" w:color="auto"/>
            </w:tcBorders>
            <w:tcMar>
              <w:left w:w="0" w:type="dxa"/>
              <w:right w:w="0" w:type="dxa"/>
            </w:tcMar>
            <w:vAlign w:val="center"/>
          </w:tcPr>
          <w:p w14:paraId="3074C415" w14:textId="10ACB292" w:rsidR="00BF7917" w:rsidRPr="00163B07" w:rsidRDefault="00BF7917" w:rsidP="00871AEC">
            <w:pPr>
              <w:overflowPunct w:val="0"/>
              <w:autoSpaceDE w:val="0"/>
              <w:autoSpaceDN w:val="0"/>
              <w:jc w:val="center"/>
              <w:rPr>
                <w:rFonts w:hAnsi="Century"/>
                <w:sz w:val="16"/>
                <w:szCs w:val="16"/>
              </w:rPr>
            </w:pPr>
            <w:r w:rsidRPr="00D06591">
              <w:rPr>
                <w:rFonts w:hAnsi="Century" w:hint="eastAsia"/>
                <w:spacing w:val="26"/>
                <w:kern w:val="0"/>
                <w:sz w:val="16"/>
                <w:szCs w:val="16"/>
                <w:fitText w:val="800" w:id="-1563787006"/>
              </w:rPr>
              <w:t>フリガ</w:t>
            </w:r>
            <w:r w:rsidRPr="00D06591">
              <w:rPr>
                <w:rFonts w:hAnsi="Century" w:hint="eastAsia"/>
                <w:spacing w:val="2"/>
                <w:kern w:val="0"/>
                <w:sz w:val="16"/>
                <w:szCs w:val="16"/>
                <w:fitText w:val="800" w:id="-1563787006"/>
              </w:rPr>
              <w:t>ナ</w:t>
            </w:r>
          </w:p>
        </w:tc>
        <w:tc>
          <w:tcPr>
            <w:tcW w:w="3761" w:type="dxa"/>
            <w:gridSpan w:val="9"/>
            <w:tcBorders>
              <w:bottom w:val="single" w:sz="4" w:space="0" w:color="auto"/>
            </w:tcBorders>
            <w:vAlign w:val="center"/>
          </w:tcPr>
          <w:p w14:paraId="0A932024" w14:textId="77777777" w:rsidR="00BF7917" w:rsidRPr="00163B07" w:rsidRDefault="00BF7917" w:rsidP="003C22FE">
            <w:pPr>
              <w:wordWrap w:val="0"/>
              <w:overflowPunct w:val="0"/>
              <w:autoSpaceDE w:val="0"/>
              <w:autoSpaceDN w:val="0"/>
              <w:rPr>
                <w:rFonts w:hAnsi="Century"/>
                <w:sz w:val="16"/>
                <w:szCs w:val="16"/>
              </w:rPr>
            </w:pPr>
          </w:p>
        </w:tc>
      </w:tr>
      <w:tr w:rsidR="00BF7917" w14:paraId="3DF50CFA" w14:textId="77777777" w:rsidTr="002263BB">
        <w:trPr>
          <w:cantSplit/>
          <w:trHeight w:val="615"/>
        </w:trPr>
        <w:tc>
          <w:tcPr>
            <w:tcW w:w="311" w:type="dxa"/>
            <w:vMerge/>
          </w:tcPr>
          <w:p w14:paraId="6BF8D64D" w14:textId="77777777" w:rsidR="00BF7917" w:rsidRPr="00163B07" w:rsidRDefault="00BF7917" w:rsidP="003C22FE">
            <w:pPr>
              <w:wordWrap w:val="0"/>
              <w:overflowPunct w:val="0"/>
              <w:autoSpaceDE w:val="0"/>
              <w:autoSpaceDN w:val="0"/>
              <w:jc w:val="center"/>
              <w:rPr>
                <w:rFonts w:hAnsi="Century"/>
                <w:sz w:val="16"/>
                <w:szCs w:val="16"/>
              </w:rPr>
            </w:pPr>
          </w:p>
        </w:tc>
        <w:tc>
          <w:tcPr>
            <w:tcW w:w="1087" w:type="dxa"/>
            <w:gridSpan w:val="2"/>
            <w:tcBorders>
              <w:top w:val="single" w:sz="4" w:space="0" w:color="auto"/>
            </w:tcBorders>
            <w:tcMar>
              <w:left w:w="0" w:type="dxa"/>
              <w:right w:w="0" w:type="dxa"/>
            </w:tcMar>
            <w:vAlign w:val="center"/>
          </w:tcPr>
          <w:p w14:paraId="444228A1" w14:textId="443EC7A3" w:rsidR="00BF7917" w:rsidRPr="00163B07" w:rsidRDefault="00BF7917" w:rsidP="00871AEC">
            <w:pPr>
              <w:overflowPunct w:val="0"/>
              <w:autoSpaceDE w:val="0"/>
              <w:autoSpaceDN w:val="0"/>
              <w:jc w:val="center"/>
              <w:rPr>
                <w:rFonts w:hAnsi="Century"/>
                <w:sz w:val="16"/>
                <w:szCs w:val="16"/>
              </w:rPr>
            </w:pPr>
            <w:r w:rsidRPr="00D06591">
              <w:rPr>
                <w:rFonts w:hAnsi="Century" w:hint="eastAsia"/>
                <w:spacing w:val="240"/>
                <w:kern w:val="0"/>
                <w:sz w:val="16"/>
                <w:szCs w:val="16"/>
                <w:fitText w:val="800" w:id="-1563787005"/>
              </w:rPr>
              <w:t>氏</w:t>
            </w:r>
            <w:r w:rsidRPr="00D06591">
              <w:rPr>
                <w:rFonts w:hAnsi="Century" w:hint="eastAsia"/>
                <w:kern w:val="0"/>
                <w:sz w:val="16"/>
                <w:szCs w:val="16"/>
                <w:fitText w:val="800" w:id="-1563787005"/>
              </w:rPr>
              <w:t>名</w:t>
            </w:r>
          </w:p>
        </w:tc>
        <w:tc>
          <w:tcPr>
            <w:tcW w:w="3761" w:type="dxa"/>
            <w:gridSpan w:val="9"/>
            <w:tcBorders>
              <w:top w:val="single" w:sz="4" w:space="0" w:color="auto"/>
            </w:tcBorders>
            <w:vAlign w:val="center"/>
          </w:tcPr>
          <w:p w14:paraId="391D8E9E" w14:textId="77777777" w:rsidR="00BF7917" w:rsidRPr="00163B07" w:rsidRDefault="00BF7917" w:rsidP="003C22FE">
            <w:pPr>
              <w:wordWrap w:val="0"/>
              <w:overflowPunct w:val="0"/>
              <w:autoSpaceDE w:val="0"/>
              <w:autoSpaceDN w:val="0"/>
              <w:rPr>
                <w:rFonts w:hAnsi="Century"/>
                <w:sz w:val="16"/>
                <w:szCs w:val="16"/>
              </w:rPr>
            </w:pPr>
          </w:p>
        </w:tc>
      </w:tr>
      <w:tr w:rsidR="002263BB" w:rsidRPr="005657B9" w14:paraId="46E4FB93" w14:textId="77777777" w:rsidTr="00C93659">
        <w:trPr>
          <w:cantSplit/>
          <w:trHeight w:val="513"/>
        </w:trPr>
        <w:tc>
          <w:tcPr>
            <w:tcW w:w="311" w:type="dxa"/>
            <w:vMerge/>
          </w:tcPr>
          <w:p w14:paraId="7CFFBAE4" w14:textId="77777777" w:rsidR="002263BB" w:rsidRPr="00163B07" w:rsidRDefault="002263BB" w:rsidP="003C22FE">
            <w:pPr>
              <w:wordWrap w:val="0"/>
              <w:overflowPunct w:val="0"/>
              <w:autoSpaceDE w:val="0"/>
              <w:autoSpaceDN w:val="0"/>
              <w:jc w:val="center"/>
              <w:rPr>
                <w:rFonts w:hAnsi="Century"/>
                <w:sz w:val="16"/>
                <w:szCs w:val="16"/>
              </w:rPr>
            </w:pPr>
          </w:p>
        </w:tc>
        <w:tc>
          <w:tcPr>
            <w:tcW w:w="1087" w:type="dxa"/>
            <w:gridSpan w:val="2"/>
            <w:tcMar>
              <w:left w:w="0" w:type="dxa"/>
              <w:right w:w="0" w:type="dxa"/>
            </w:tcMar>
            <w:vAlign w:val="center"/>
          </w:tcPr>
          <w:p w14:paraId="79B1C87E" w14:textId="77777777" w:rsidR="002263BB" w:rsidRPr="00163B07" w:rsidRDefault="002263BB" w:rsidP="00871AEC">
            <w:pPr>
              <w:overflowPunct w:val="0"/>
              <w:autoSpaceDE w:val="0"/>
              <w:autoSpaceDN w:val="0"/>
              <w:jc w:val="center"/>
              <w:rPr>
                <w:rFonts w:hAnsi="Century"/>
                <w:sz w:val="16"/>
                <w:szCs w:val="16"/>
              </w:rPr>
            </w:pPr>
            <w:r w:rsidRPr="00D06591">
              <w:rPr>
                <w:rFonts w:hAnsi="Century" w:hint="eastAsia"/>
                <w:spacing w:val="26"/>
                <w:kern w:val="0"/>
                <w:sz w:val="16"/>
                <w:szCs w:val="16"/>
                <w:fitText w:val="800" w:id="-1563787004"/>
              </w:rPr>
              <w:t>生年月</w:t>
            </w:r>
            <w:r w:rsidRPr="00D06591">
              <w:rPr>
                <w:rFonts w:hAnsi="Century" w:hint="eastAsia"/>
                <w:spacing w:val="2"/>
                <w:kern w:val="0"/>
                <w:sz w:val="16"/>
                <w:szCs w:val="16"/>
                <w:fitText w:val="800" w:id="-1563787004"/>
              </w:rPr>
              <w:t>日</w:t>
            </w:r>
          </w:p>
        </w:tc>
        <w:tc>
          <w:tcPr>
            <w:tcW w:w="3761" w:type="dxa"/>
            <w:gridSpan w:val="9"/>
            <w:vAlign w:val="center"/>
          </w:tcPr>
          <w:p w14:paraId="388AFBA7" w14:textId="6BC94217" w:rsidR="002263BB" w:rsidRPr="00163B07" w:rsidRDefault="002263BB" w:rsidP="003C22FE">
            <w:pPr>
              <w:overflowPunct w:val="0"/>
              <w:autoSpaceDE w:val="0"/>
              <w:autoSpaceDN w:val="0"/>
              <w:jc w:val="left"/>
              <w:rPr>
                <w:rFonts w:hAnsi="Century"/>
                <w:spacing w:val="-16"/>
                <w:sz w:val="16"/>
                <w:szCs w:val="16"/>
              </w:rPr>
            </w:pPr>
          </w:p>
        </w:tc>
      </w:tr>
      <w:tr w:rsidR="00BF7917" w14:paraId="28B37DAE" w14:textId="77777777" w:rsidTr="002263BB">
        <w:trPr>
          <w:cantSplit/>
          <w:trHeight w:val="359"/>
        </w:trPr>
        <w:tc>
          <w:tcPr>
            <w:tcW w:w="1398" w:type="dxa"/>
            <w:gridSpan w:val="3"/>
            <w:vAlign w:val="center"/>
          </w:tcPr>
          <w:p w14:paraId="5994224C" w14:textId="77777777" w:rsidR="00BF7917" w:rsidRPr="00163B07" w:rsidRDefault="00BF7917" w:rsidP="003C22FE">
            <w:pPr>
              <w:wordWrap w:val="0"/>
              <w:overflowPunct w:val="0"/>
              <w:autoSpaceDE w:val="0"/>
              <w:autoSpaceDN w:val="0"/>
              <w:jc w:val="distribute"/>
              <w:rPr>
                <w:rFonts w:hAnsi="Century"/>
                <w:sz w:val="16"/>
                <w:szCs w:val="16"/>
              </w:rPr>
            </w:pPr>
            <w:r w:rsidRPr="00163B07">
              <w:rPr>
                <w:rFonts w:hAnsi="Century" w:hint="eastAsia"/>
                <w:sz w:val="16"/>
                <w:szCs w:val="16"/>
              </w:rPr>
              <w:t>利用者負担</w:t>
            </w:r>
          </w:p>
          <w:p w14:paraId="22F4AD08" w14:textId="77777777" w:rsidR="00BF7917" w:rsidRPr="00163B07" w:rsidRDefault="00BF7917" w:rsidP="003C22FE">
            <w:pPr>
              <w:wordWrap w:val="0"/>
              <w:overflowPunct w:val="0"/>
              <w:autoSpaceDE w:val="0"/>
              <w:autoSpaceDN w:val="0"/>
              <w:jc w:val="distribute"/>
              <w:rPr>
                <w:rFonts w:hAnsi="Century"/>
                <w:sz w:val="16"/>
                <w:szCs w:val="16"/>
              </w:rPr>
            </w:pPr>
            <w:r w:rsidRPr="00163B07">
              <w:rPr>
                <w:rFonts w:hAnsi="Century" w:hint="eastAsia"/>
                <w:sz w:val="16"/>
                <w:szCs w:val="16"/>
              </w:rPr>
              <w:t xml:space="preserve">の割合　　</w:t>
            </w:r>
          </w:p>
        </w:tc>
        <w:tc>
          <w:tcPr>
            <w:tcW w:w="3761" w:type="dxa"/>
            <w:gridSpan w:val="9"/>
            <w:vAlign w:val="center"/>
          </w:tcPr>
          <w:p w14:paraId="1F9EC335" w14:textId="77777777" w:rsidR="00BF7917" w:rsidRPr="00163B07" w:rsidRDefault="00BF7917" w:rsidP="003C22FE">
            <w:pPr>
              <w:wordWrap w:val="0"/>
              <w:overflowPunct w:val="0"/>
              <w:autoSpaceDE w:val="0"/>
              <w:autoSpaceDN w:val="0"/>
              <w:jc w:val="center"/>
              <w:rPr>
                <w:rFonts w:hAnsi="Century"/>
                <w:sz w:val="16"/>
                <w:szCs w:val="16"/>
              </w:rPr>
            </w:pPr>
            <w:r w:rsidRPr="00D06591">
              <w:rPr>
                <w:rFonts w:hAnsi="Century" w:hint="eastAsia"/>
                <w:spacing w:val="138"/>
                <w:kern w:val="0"/>
                <w:sz w:val="16"/>
                <w:szCs w:val="16"/>
                <w:fitText w:val="1470" w:id="-1707879413"/>
              </w:rPr>
              <w:t>適用期</w:t>
            </w:r>
            <w:r w:rsidRPr="00D06591">
              <w:rPr>
                <w:rFonts w:hAnsi="Century" w:hint="eastAsia"/>
                <w:spacing w:val="1"/>
                <w:kern w:val="0"/>
                <w:sz w:val="16"/>
                <w:szCs w:val="16"/>
                <w:fitText w:val="1470" w:id="-1707879413"/>
              </w:rPr>
              <w:t>間</w:t>
            </w:r>
          </w:p>
        </w:tc>
      </w:tr>
      <w:tr w:rsidR="00BF7917" w14:paraId="1ADA6F1D" w14:textId="77777777" w:rsidTr="002263BB">
        <w:trPr>
          <w:cantSplit/>
          <w:trHeight w:val="719"/>
        </w:trPr>
        <w:tc>
          <w:tcPr>
            <w:tcW w:w="1398" w:type="dxa"/>
            <w:gridSpan w:val="3"/>
            <w:vAlign w:val="center"/>
          </w:tcPr>
          <w:p w14:paraId="08E9433F" w14:textId="14E7B837" w:rsidR="00BF7917" w:rsidRPr="00163B07" w:rsidRDefault="00BF7917" w:rsidP="003C22FE">
            <w:pPr>
              <w:wordWrap w:val="0"/>
              <w:overflowPunct w:val="0"/>
              <w:autoSpaceDE w:val="0"/>
              <w:autoSpaceDN w:val="0"/>
              <w:ind w:rightChars="202" w:right="424"/>
              <w:rPr>
                <w:rFonts w:hAnsi="Century"/>
                <w:sz w:val="16"/>
                <w:szCs w:val="16"/>
              </w:rPr>
            </w:pPr>
          </w:p>
        </w:tc>
        <w:tc>
          <w:tcPr>
            <w:tcW w:w="3761" w:type="dxa"/>
            <w:gridSpan w:val="9"/>
            <w:vAlign w:val="center"/>
          </w:tcPr>
          <w:p w14:paraId="77C582DA" w14:textId="31597944" w:rsidR="00BF7917" w:rsidRPr="00163B07" w:rsidRDefault="00BF7917" w:rsidP="003C22FE">
            <w:pPr>
              <w:overflowPunct w:val="0"/>
              <w:autoSpaceDE w:val="0"/>
              <w:autoSpaceDN w:val="0"/>
              <w:ind w:firstLineChars="100" w:firstLine="160"/>
              <w:jc w:val="left"/>
              <w:rPr>
                <w:rFonts w:hAnsi="Century"/>
                <w:sz w:val="16"/>
                <w:szCs w:val="16"/>
              </w:rPr>
            </w:pPr>
            <w:r w:rsidRPr="00163B07">
              <w:rPr>
                <w:rFonts w:hAnsi="Century" w:hint="eastAsia"/>
                <w:sz w:val="16"/>
                <w:szCs w:val="16"/>
              </w:rPr>
              <w:t>開始年月日</w:t>
            </w:r>
          </w:p>
          <w:p w14:paraId="6F39E386" w14:textId="356B0888" w:rsidR="00BF7917" w:rsidRPr="00163B07" w:rsidRDefault="00BF7917" w:rsidP="003C22FE">
            <w:pPr>
              <w:overflowPunct w:val="0"/>
              <w:autoSpaceDE w:val="0"/>
              <w:autoSpaceDN w:val="0"/>
              <w:ind w:firstLineChars="100" w:firstLine="160"/>
              <w:jc w:val="left"/>
              <w:rPr>
                <w:rFonts w:hAnsi="Century"/>
                <w:sz w:val="16"/>
                <w:szCs w:val="16"/>
              </w:rPr>
            </w:pPr>
            <w:r w:rsidRPr="00163B07">
              <w:rPr>
                <w:rFonts w:hAnsi="Century" w:hint="eastAsia"/>
                <w:sz w:val="16"/>
                <w:szCs w:val="16"/>
              </w:rPr>
              <w:t>終了年月日</w:t>
            </w:r>
          </w:p>
        </w:tc>
      </w:tr>
      <w:tr w:rsidR="00BF7917" w14:paraId="2A51B2B7" w14:textId="77777777" w:rsidTr="002263BB">
        <w:trPr>
          <w:cantSplit/>
          <w:trHeight w:val="719"/>
        </w:trPr>
        <w:tc>
          <w:tcPr>
            <w:tcW w:w="1398" w:type="dxa"/>
            <w:gridSpan w:val="3"/>
            <w:vAlign w:val="center"/>
          </w:tcPr>
          <w:p w14:paraId="48E56082" w14:textId="1892BF92" w:rsidR="00BF7917" w:rsidRPr="00163B07" w:rsidRDefault="00BF7917" w:rsidP="003C22FE">
            <w:pPr>
              <w:wordWrap w:val="0"/>
              <w:overflowPunct w:val="0"/>
              <w:autoSpaceDE w:val="0"/>
              <w:autoSpaceDN w:val="0"/>
              <w:ind w:rightChars="202" w:right="424"/>
              <w:rPr>
                <w:rFonts w:hAnsi="Century"/>
                <w:sz w:val="16"/>
                <w:szCs w:val="16"/>
              </w:rPr>
            </w:pPr>
          </w:p>
        </w:tc>
        <w:tc>
          <w:tcPr>
            <w:tcW w:w="3761" w:type="dxa"/>
            <w:gridSpan w:val="9"/>
            <w:vAlign w:val="center"/>
          </w:tcPr>
          <w:p w14:paraId="22B4452D" w14:textId="663326C4" w:rsidR="00BF7917" w:rsidRPr="00163B07" w:rsidRDefault="00BF7917" w:rsidP="003C22FE">
            <w:pPr>
              <w:overflowPunct w:val="0"/>
              <w:autoSpaceDE w:val="0"/>
              <w:autoSpaceDN w:val="0"/>
              <w:ind w:firstLineChars="100" w:firstLine="160"/>
              <w:jc w:val="left"/>
              <w:rPr>
                <w:rFonts w:hAnsi="Century"/>
                <w:sz w:val="16"/>
                <w:szCs w:val="16"/>
              </w:rPr>
            </w:pPr>
            <w:r w:rsidRPr="00163B07">
              <w:rPr>
                <w:rFonts w:hAnsi="Century" w:hint="eastAsia"/>
                <w:sz w:val="16"/>
                <w:szCs w:val="16"/>
              </w:rPr>
              <w:t>開始年月日</w:t>
            </w:r>
          </w:p>
          <w:p w14:paraId="78CEA30A" w14:textId="5363137B" w:rsidR="00BF7917" w:rsidRPr="00163B07" w:rsidRDefault="00BF7917" w:rsidP="003C22FE">
            <w:pPr>
              <w:overflowPunct w:val="0"/>
              <w:autoSpaceDE w:val="0"/>
              <w:autoSpaceDN w:val="0"/>
              <w:ind w:firstLineChars="100" w:firstLine="160"/>
              <w:jc w:val="left"/>
              <w:rPr>
                <w:rFonts w:hAnsi="Century"/>
                <w:sz w:val="16"/>
                <w:szCs w:val="16"/>
              </w:rPr>
            </w:pPr>
            <w:r w:rsidRPr="00163B07">
              <w:rPr>
                <w:rFonts w:hAnsi="Century" w:hint="eastAsia"/>
                <w:sz w:val="16"/>
                <w:szCs w:val="16"/>
              </w:rPr>
              <w:t>終了年月日</w:t>
            </w:r>
          </w:p>
        </w:tc>
      </w:tr>
      <w:tr w:rsidR="00BF7917" w14:paraId="46147AB9" w14:textId="77777777" w:rsidTr="002263BB">
        <w:trPr>
          <w:cantSplit/>
          <w:trHeight w:hRule="exact" w:val="85"/>
        </w:trPr>
        <w:tc>
          <w:tcPr>
            <w:tcW w:w="1398" w:type="dxa"/>
            <w:gridSpan w:val="3"/>
            <w:vMerge w:val="restart"/>
            <w:tcBorders>
              <w:top w:val="nil"/>
              <w:bottom w:val="nil"/>
            </w:tcBorders>
            <w:vAlign w:val="center"/>
          </w:tcPr>
          <w:p w14:paraId="1B41E888" w14:textId="77777777" w:rsidR="00BF7917" w:rsidRPr="00163B07" w:rsidRDefault="00BF7917" w:rsidP="003C22FE">
            <w:pPr>
              <w:wordWrap w:val="0"/>
              <w:overflowPunct w:val="0"/>
              <w:autoSpaceDE w:val="0"/>
              <w:autoSpaceDN w:val="0"/>
              <w:jc w:val="distribute"/>
              <w:rPr>
                <w:sz w:val="16"/>
                <w:szCs w:val="16"/>
              </w:rPr>
            </w:pPr>
            <w:r w:rsidRPr="00163B07">
              <w:rPr>
                <w:rFonts w:hint="eastAsia"/>
                <w:spacing w:val="10"/>
                <w:sz w:val="16"/>
                <w:szCs w:val="16"/>
              </w:rPr>
              <w:t>保険者番</w:t>
            </w:r>
            <w:r w:rsidRPr="00163B07">
              <w:rPr>
                <w:rFonts w:hint="eastAsia"/>
                <w:sz w:val="16"/>
                <w:szCs w:val="16"/>
              </w:rPr>
              <w:t>号</w:t>
            </w:r>
          </w:p>
          <w:p w14:paraId="4A8258E9" w14:textId="77777777" w:rsidR="00BF7917" w:rsidRPr="00163B07" w:rsidRDefault="00BF7917" w:rsidP="003C22FE">
            <w:pPr>
              <w:wordWrap w:val="0"/>
              <w:overflowPunct w:val="0"/>
              <w:autoSpaceDE w:val="0"/>
              <w:autoSpaceDN w:val="0"/>
              <w:jc w:val="distribute"/>
              <w:rPr>
                <w:sz w:val="16"/>
                <w:szCs w:val="16"/>
              </w:rPr>
            </w:pPr>
            <w:r w:rsidRPr="00163B07">
              <w:rPr>
                <w:rFonts w:hint="eastAsia"/>
                <w:spacing w:val="10"/>
                <w:sz w:val="16"/>
                <w:szCs w:val="16"/>
              </w:rPr>
              <w:t>並びに保</w:t>
            </w:r>
            <w:r w:rsidRPr="00163B07">
              <w:rPr>
                <w:rFonts w:hint="eastAsia"/>
                <w:sz w:val="16"/>
                <w:szCs w:val="16"/>
              </w:rPr>
              <w:t>険</w:t>
            </w:r>
          </w:p>
          <w:p w14:paraId="0599C2A2" w14:textId="77777777" w:rsidR="00BF7917" w:rsidRPr="00163B07" w:rsidRDefault="00BF7917" w:rsidP="003C22FE">
            <w:pPr>
              <w:wordWrap w:val="0"/>
              <w:overflowPunct w:val="0"/>
              <w:autoSpaceDE w:val="0"/>
              <w:autoSpaceDN w:val="0"/>
              <w:jc w:val="distribute"/>
              <w:rPr>
                <w:spacing w:val="10"/>
                <w:sz w:val="16"/>
                <w:szCs w:val="16"/>
              </w:rPr>
            </w:pPr>
            <w:r w:rsidRPr="00163B07">
              <w:rPr>
                <w:rFonts w:hint="eastAsia"/>
                <w:spacing w:val="10"/>
                <w:sz w:val="16"/>
                <w:szCs w:val="16"/>
              </w:rPr>
              <w:t>者の名称及</w:t>
            </w:r>
          </w:p>
          <w:p w14:paraId="76CC681C" w14:textId="77777777" w:rsidR="00BF7917" w:rsidRPr="00163B07" w:rsidRDefault="00BF7917" w:rsidP="003C22FE">
            <w:pPr>
              <w:wordWrap w:val="0"/>
              <w:overflowPunct w:val="0"/>
              <w:autoSpaceDE w:val="0"/>
              <w:autoSpaceDN w:val="0"/>
              <w:jc w:val="distribute"/>
              <w:rPr>
                <w:rFonts w:hAnsi="Century"/>
                <w:sz w:val="16"/>
                <w:szCs w:val="16"/>
              </w:rPr>
            </w:pPr>
            <w:r w:rsidRPr="00163B07">
              <w:rPr>
                <w:rFonts w:hint="eastAsia"/>
                <w:sz w:val="16"/>
                <w:szCs w:val="16"/>
              </w:rPr>
              <w:t xml:space="preserve">び印　　　</w:t>
            </w:r>
          </w:p>
        </w:tc>
        <w:tc>
          <w:tcPr>
            <w:tcW w:w="3761" w:type="dxa"/>
            <w:gridSpan w:val="9"/>
            <w:tcBorders>
              <w:top w:val="nil"/>
              <w:left w:val="nil"/>
              <w:bottom w:val="nil"/>
            </w:tcBorders>
            <w:vAlign w:val="center"/>
          </w:tcPr>
          <w:p w14:paraId="1AC30145" w14:textId="77777777" w:rsidR="00BF7917" w:rsidRPr="003C22FE" w:rsidRDefault="00BF7917" w:rsidP="003C22FE">
            <w:pPr>
              <w:overflowPunct w:val="0"/>
              <w:autoSpaceDE w:val="0"/>
              <w:autoSpaceDN w:val="0"/>
              <w:jc w:val="left"/>
              <w:rPr>
                <w:rFonts w:hAnsi="Century"/>
                <w:sz w:val="10"/>
                <w:szCs w:val="16"/>
              </w:rPr>
            </w:pPr>
          </w:p>
        </w:tc>
      </w:tr>
      <w:tr w:rsidR="00BF7917" w:rsidRPr="005657B9" w14:paraId="11704408" w14:textId="77777777" w:rsidTr="002263BB">
        <w:trPr>
          <w:cantSplit/>
          <w:trHeight w:val="454"/>
        </w:trPr>
        <w:tc>
          <w:tcPr>
            <w:tcW w:w="1398" w:type="dxa"/>
            <w:gridSpan w:val="3"/>
            <w:vMerge/>
            <w:tcBorders>
              <w:top w:val="nil"/>
              <w:bottom w:val="nil"/>
            </w:tcBorders>
            <w:vAlign w:val="center"/>
          </w:tcPr>
          <w:p w14:paraId="1AB4F010" w14:textId="77777777" w:rsidR="00BF7917" w:rsidRPr="00163B07" w:rsidRDefault="00BF7917" w:rsidP="003C22FE">
            <w:pPr>
              <w:wordWrap w:val="0"/>
              <w:overflowPunct w:val="0"/>
              <w:autoSpaceDE w:val="0"/>
              <w:autoSpaceDN w:val="0"/>
              <w:jc w:val="center"/>
              <w:rPr>
                <w:rFonts w:hAnsi="Century"/>
                <w:sz w:val="16"/>
                <w:szCs w:val="16"/>
              </w:rPr>
            </w:pPr>
          </w:p>
        </w:tc>
        <w:tc>
          <w:tcPr>
            <w:tcW w:w="525" w:type="dxa"/>
            <w:tcBorders>
              <w:top w:val="nil"/>
              <w:left w:val="nil"/>
              <w:bottom w:val="nil"/>
            </w:tcBorders>
            <w:vAlign w:val="center"/>
          </w:tcPr>
          <w:p w14:paraId="2A6A5C06" w14:textId="77777777" w:rsidR="00BF7917" w:rsidRPr="00163B07" w:rsidRDefault="00BF7917" w:rsidP="003C22FE">
            <w:pPr>
              <w:wordWrap w:val="0"/>
              <w:overflowPunct w:val="0"/>
              <w:autoSpaceDE w:val="0"/>
              <w:autoSpaceDN w:val="0"/>
              <w:jc w:val="center"/>
              <w:rPr>
                <w:rFonts w:hAnsi="Century"/>
                <w:sz w:val="16"/>
                <w:szCs w:val="16"/>
              </w:rPr>
            </w:pPr>
          </w:p>
        </w:tc>
        <w:tc>
          <w:tcPr>
            <w:tcW w:w="440" w:type="dxa"/>
            <w:tcBorders>
              <w:left w:val="nil"/>
            </w:tcBorders>
            <w:vAlign w:val="center"/>
          </w:tcPr>
          <w:p w14:paraId="4D590D39" w14:textId="77777777" w:rsidR="00BF7917" w:rsidRPr="00163B07" w:rsidRDefault="00BF7917" w:rsidP="003C22FE">
            <w:pPr>
              <w:wordWrap w:val="0"/>
              <w:overflowPunct w:val="0"/>
              <w:autoSpaceDE w:val="0"/>
              <w:autoSpaceDN w:val="0"/>
              <w:jc w:val="center"/>
              <w:rPr>
                <w:rFonts w:hAnsi="Century"/>
                <w:sz w:val="16"/>
                <w:szCs w:val="16"/>
              </w:rPr>
            </w:pPr>
          </w:p>
        </w:tc>
        <w:tc>
          <w:tcPr>
            <w:tcW w:w="440" w:type="dxa"/>
            <w:tcBorders>
              <w:left w:val="nil"/>
              <w:right w:val="single" w:sz="18" w:space="0" w:color="auto"/>
            </w:tcBorders>
            <w:vAlign w:val="center"/>
          </w:tcPr>
          <w:p w14:paraId="6C5D22A4" w14:textId="77777777" w:rsidR="00BF7917" w:rsidRPr="00163B07" w:rsidRDefault="00BF7917" w:rsidP="003C22FE">
            <w:pPr>
              <w:wordWrap w:val="0"/>
              <w:overflowPunct w:val="0"/>
              <w:autoSpaceDE w:val="0"/>
              <w:autoSpaceDN w:val="0"/>
              <w:jc w:val="center"/>
              <w:rPr>
                <w:rFonts w:hAnsi="Century"/>
                <w:sz w:val="16"/>
                <w:szCs w:val="16"/>
              </w:rPr>
            </w:pPr>
          </w:p>
        </w:tc>
        <w:tc>
          <w:tcPr>
            <w:tcW w:w="440" w:type="dxa"/>
            <w:tcBorders>
              <w:top w:val="single" w:sz="18" w:space="0" w:color="auto"/>
              <w:left w:val="single" w:sz="18" w:space="0" w:color="auto"/>
              <w:bottom w:val="single" w:sz="18" w:space="0" w:color="auto"/>
            </w:tcBorders>
            <w:vAlign w:val="center"/>
          </w:tcPr>
          <w:p w14:paraId="4C06CCBD" w14:textId="77777777" w:rsidR="00BF7917" w:rsidRPr="00163B07" w:rsidRDefault="00BF7917" w:rsidP="003C22FE">
            <w:pPr>
              <w:wordWrap w:val="0"/>
              <w:overflowPunct w:val="0"/>
              <w:autoSpaceDE w:val="0"/>
              <w:autoSpaceDN w:val="0"/>
              <w:jc w:val="center"/>
              <w:rPr>
                <w:rFonts w:hAnsi="Century"/>
                <w:sz w:val="16"/>
                <w:szCs w:val="16"/>
              </w:rPr>
            </w:pPr>
          </w:p>
        </w:tc>
        <w:tc>
          <w:tcPr>
            <w:tcW w:w="440" w:type="dxa"/>
            <w:tcBorders>
              <w:top w:val="single" w:sz="18" w:space="0" w:color="auto"/>
              <w:left w:val="nil"/>
              <w:bottom w:val="single" w:sz="18" w:space="0" w:color="auto"/>
            </w:tcBorders>
            <w:vAlign w:val="center"/>
          </w:tcPr>
          <w:p w14:paraId="3BE93C83" w14:textId="77777777" w:rsidR="00BF7917" w:rsidRPr="00163B07" w:rsidRDefault="00BF7917" w:rsidP="003C22FE">
            <w:pPr>
              <w:wordWrap w:val="0"/>
              <w:overflowPunct w:val="0"/>
              <w:autoSpaceDE w:val="0"/>
              <w:autoSpaceDN w:val="0"/>
              <w:jc w:val="center"/>
              <w:rPr>
                <w:rFonts w:hAnsi="Century"/>
                <w:sz w:val="16"/>
                <w:szCs w:val="16"/>
              </w:rPr>
            </w:pPr>
          </w:p>
        </w:tc>
        <w:tc>
          <w:tcPr>
            <w:tcW w:w="440" w:type="dxa"/>
            <w:tcBorders>
              <w:top w:val="single" w:sz="18" w:space="0" w:color="auto"/>
              <w:left w:val="nil"/>
              <w:bottom w:val="single" w:sz="18" w:space="0" w:color="auto"/>
              <w:right w:val="single" w:sz="18" w:space="0" w:color="auto"/>
            </w:tcBorders>
            <w:vAlign w:val="center"/>
          </w:tcPr>
          <w:p w14:paraId="7DC33CDC" w14:textId="77777777" w:rsidR="00BF7917" w:rsidRPr="00163B07" w:rsidRDefault="00BF7917" w:rsidP="003C22FE">
            <w:pPr>
              <w:wordWrap w:val="0"/>
              <w:overflowPunct w:val="0"/>
              <w:autoSpaceDE w:val="0"/>
              <w:autoSpaceDN w:val="0"/>
              <w:jc w:val="center"/>
              <w:rPr>
                <w:rFonts w:hAnsi="Century"/>
                <w:sz w:val="16"/>
                <w:szCs w:val="16"/>
              </w:rPr>
            </w:pPr>
          </w:p>
        </w:tc>
        <w:tc>
          <w:tcPr>
            <w:tcW w:w="440" w:type="dxa"/>
            <w:tcBorders>
              <w:left w:val="single" w:sz="18" w:space="0" w:color="auto"/>
            </w:tcBorders>
            <w:vAlign w:val="center"/>
          </w:tcPr>
          <w:p w14:paraId="4602CADE" w14:textId="77777777" w:rsidR="00BF7917" w:rsidRPr="00163B07" w:rsidRDefault="00BF7917" w:rsidP="003C22FE">
            <w:pPr>
              <w:wordWrap w:val="0"/>
              <w:overflowPunct w:val="0"/>
              <w:autoSpaceDE w:val="0"/>
              <w:autoSpaceDN w:val="0"/>
              <w:jc w:val="center"/>
              <w:rPr>
                <w:rFonts w:hAnsi="Century"/>
                <w:sz w:val="16"/>
                <w:szCs w:val="16"/>
              </w:rPr>
            </w:pPr>
          </w:p>
        </w:tc>
        <w:tc>
          <w:tcPr>
            <w:tcW w:w="596" w:type="dxa"/>
            <w:gridSpan w:val="2"/>
            <w:tcBorders>
              <w:top w:val="nil"/>
              <w:left w:val="nil"/>
              <w:bottom w:val="nil"/>
            </w:tcBorders>
            <w:vAlign w:val="center"/>
          </w:tcPr>
          <w:p w14:paraId="742D85BB" w14:textId="77777777" w:rsidR="00BF7917" w:rsidRPr="00163B07" w:rsidRDefault="00BF7917" w:rsidP="003C22FE">
            <w:pPr>
              <w:wordWrap w:val="0"/>
              <w:overflowPunct w:val="0"/>
              <w:autoSpaceDE w:val="0"/>
              <w:autoSpaceDN w:val="0"/>
              <w:jc w:val="center"/>
              <w:rPr>
                <w:rFonts w:hAnsi="Century"/>
                <w:sz w:val="16"/>
                <w:szCs w:val="16"/>
              </w:rPr>
            </w:pPr>
          </w:p>
        </w:tc>
      </w:tr>
      <w:tr w:rsidR="00BF7917" w14:paraId="0147AF45" w14:textId="77777777" w:rsidTr="002263BB">
        <w:trPr>
          <w:cantSplit/>
          <w:trHeight w:val="719"/>
        </w:trPr>
        <w:tc>
          <w:tcPr>
            <w:tcW w:w="1398" w:type="dxa"/>
            <w:gridSpan w:val="3"/>
            <w:vMerge/>
            <w:tcBorders>
              <w:top w:val="nil"/>
            </w:tcBorders>
            <w:vAlign w:val="center"/>
          </w:tcPr>
          <w:p w14:paraId="1AEEAC5E" w14:textId="77777777" w:rsidR="00BF7917" w:rsidRPr="00163B07" w:rsidRDefault="00BF7917" w:rsidP="003C22FE">
            <w:pPr>
              <w:wordWrap w:val="0"/>
              <w:overflowPunct w:val="0"/>
              <w:autoSpaceDE w:val="0"/>
              <w:autoSpaceDN w:val="0"/>
              <w:jc w:val="center"/>
              <w:rPr>
                <w:rFonts w:hAnsi="Century"/>
                <w:sz w:val="16"/>
                <w:szCs w:val="16"/>
              </w:rPr>
            </w:pPr>
          </w:p>
        </w:tc>
        <w:tc>
          <w:tcPr>
            <w:tcW w:w="3761" w:type="dxa"/>
            <w:gridSpan w:val="9"/>
            <w:tcBorders>
              <w:top w:val="nil"/>
              <w:left w:val="nil"/>
            </w:tcBorders>
            <w:vAlign w:val="center"/>
          </w:tcPr>
          <w:p w14:paraId="5157543C" w14:textId="7710D87A" w:rsidR="00BF7917" w:rsidRPr="00FF0A07" w:rsidRDefault="003C22FE" w:rsidP="003C22FE">
            <w:pPr>
              <w:widowControl/>
              <w:spacing w:beforeLines="20" w:before="67"/>
              <w:jc w:val="left"/>
              <w:rPr>
                <w:rFonts w:hAnsi="ＭＳ 明朝"/>
                <w:sz w:val="16"/>
                <w:szCs w:val="16"/>
              </w:rPr>
            </w:pPr>
            <w:r w:rsidRPr="00FF0A07">
              <w:rPr>
                <w:rFonts w:hAnsi="ＭＳ 明朝" w:hint="eastAsia"/>
                <w:sz w:val="16"/>
                <w:szCs w:val="16"/>
              </w:rPr>
              <w:t>●●市</w:t>
            </w:r>
            <w:r w:rsidR="00BF7917" w:rsidRPr="00FF0A07">
              <w:rPr>
                <w:rFonts w:hAnsi="ＭＳ 明朝" w:hint="eastAsia"/>
                <w:sz w:val="16"/>
                <w:szCs w:val="16"/>
              </w:rPr>
              <w:t>介護保険課</w:t>
            </w:r>
          </w:p>
          <w:p w14:paraId="6222969D" w14:textId="69C82D2C" w:rsidR="003C22FE" w:rsidRPr="00FF0A07" w:rsidRDefault="003C22FE" w:rsidP="003C22FE">
            <w:pPr>
              <w:jc w:val="left"/>
              <w:rPr>
                <w:rFonts w:hAnsi="ＭＳ 明朝"/>
                <w:sz w:val="16"/>
                <w:szCs w:val="16"/>
              </w:rPr>
            </w:pPr>
            <w:r w:rsidRPr="00FF0A07">
              <w:rPr>
                <w:rFonts w:ascii="ＭＳ Ｐゴシック" w:eastAsia="ＭＳ Ｐゴシック" w:hAnsi="ＭＳ Ｐゴシック" w:cs="ＭＳ Ｐゴシック"/>
                <w:noProof/>
                <w:kern w:val="0"/>
                <w:sz w:val="16"/>
                <w:szCs w:val="16"/>
              </w:rPr>
              <mc:AlternateContent>
                <mc:Choice Requires="wps">
                  <w:drawing>
                    <wp:anchor distT="0" distB="0" distL="114300" distR="114300" simplePos="0" relativeHeight="251669504" behindDoc="0" locked="0" layoutInCell="1" allowOverlap="1" wp14:anchorId="361B9347" wp14:editId="0522423F">
                      <wp:simplePos x="0" y="0"/>
                      <wp:positionH relativeFrom="column">
                        <wp:posOffset>1963420</wp:posOffset>
                      </wp:positionH>
                      <wp:positionV relativeFrom="paragraph">
                        <wp:posOffset>29845</wp:posOffset>
                      </wp:positionV>
                      <wp:extent cx="318770" cy="310515"/>
                      <wp:effectExtent l="0" t="0" r="24130" b="13335"/>
                      <wp:wrapNone/>
                      <wp:docPr id="4" name="正方形/長方形 4"/>
                      <wp:cNvGraphicFramePr/>
                      <a:graphic xmlns:a="http://schemas.openxmlformats.org/drawingml/2006/main">
                        <a:graphicData uri="http://schemas.microsoft.com/office/word/2010/wordprocessingShape">
                          <wps:wsp>
                            <wps:cNvSpPr/>
                            <wps:spPr>
                              <a:xfrm>
                                <a:off x="0" y="0"/>
                                <a:ext cx="318770" cy="31051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D3726E" w14:textId="77777777" w:rsidR="00BF7917" w:rsidRPr="00EC139B" w:rsidRDefault="00BF7917" w:rsidP="00BF7917">
                                  <w:pPr>
                                    <w:spacing w:line="280" w:lineRule="exact"/>
                                    <w:jc w:val="center"/>
                                    <w:rPr>
                                      <w:rFonts w:hAnsi="ＭＳ 明朝"/>
                                      <w:color w:val="000000" w:themeColor="text1"/>
                                      <w:sz w:val="16"/>
                                      <w:szCs w:val="16"/>
                                    </w:rPr>
                                  </w:pPr>
                                  <w:r w:rsidRPr="00EC139B">
                                    <w:rPr>
                                      <w:rFonts w:hAnsi="ＭＳ 明朝" w:hint="eastAsia"/>
                                      <w:color w:val="000000" w:themeColor="text1"/>
                                      <w:sz w:val="16"/>
                                      <w:szCs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1B9347" id="正方形/長方形 4" o:spid="_x0000_s1026" style="position:absolute;margin-left:154.6pt;margin-top:2.35pt;width:25.1pt;height:24.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" filled="f" strokecolor="black [3213]" strokeweight=".25pt">
                      <v:textbox inset="0,0,0,0">
                        <w:txbxContent>
                          <w:p w14:paraId="73D3726E" w14:textId="77777777" w:rsidR="00BF7917" w:rsidRPr="00EC139B" w:rsidRDefault="00BF7917" w:rsidP="00BF7917">
                            <w:pPr>
                              <w:spacing w:line="280" w:lineRule="exact"/>
                              <w:jc w:val="center"/>
                              <w:rPr>
                                <w:rFonts w:hAnsi="ＭＳ 明朝"/>
                                <w:color w:val="000000" w:themeColor="text1"/>
                                <w:sz w:val="16"/>
                                <w:szCs w:val="16"/>
                              </w:rPr>
                            </w:pPr>
                            <w:r w:rsidRPr="00EC139B">
                              <w:rPr>
                                <w:rFonts w:hAnsi="ＭＳ 明朝" w:hint="eastAsia"/>
                                <w:color w:val="000000" w:themeColor="text1"/>
                                <w:sz w:val="16"/>
                                <w:szCs w:val="16"/>
                              </w:rPr>
                              <w:t>印</w:t>
                            </w:r>
                          </w:p>
                        </w:txbxContent>
                      </v:textbox>
                    </v:rect>
                  </w:pict>
                </mc:Fallback>
              </mc:AlternateContent>
            </w:r>
            <w:r w:rsidR="00BF7917" w:rsidRPr="00FF0A07">
              <w:rPr>
                <w:rFonts w:hAnsi="ＭＳ 明朝" w:hint="eastAsia"/>
                <w:sz w:val="16"/>
                <w:szCs w:val="16"/>
              </w:rPr>
              <w:t>123-4567</w:t>
            </w:r>
          </w:p>
          <w:p w14:paraId="1E476395" w14:textId="1CC3994A" w:rsidR="00BF7917" w:rsidRPr="00FF0A07" w:rsidRDefault="00BF7917" w:rsidP="003C22FE">
            <w:pPr>
              <w:jc w:val="left"/>
              <w:rPr>
                <w:rFonts w:hAnsi="ＭＳ 明朝"/>
                <w:sz w:val="16"/>
                <w:szCs w:val="16"/>
              </w:rPr>
            </w:pPr>
            <w:r w:rsidRPr="00FF0A07">
              <w:rPr>
                <w:rFonts w:hAnsi="ＭＳ 明朝" w:hint="eastAsia"/>
                <w:sz w:val="16"/>
                <w:szCs w:val="16"/>
              </w:rPr>
              <w:t>●●市●●１－２－３</w:t>
            </w:r>
            <w:r w:rsidR="003C22FE" w:rsidRPr="00FF0A07">
              <w:rPr>
                <w:rFonts w:hAnsi="ＭＳ 明朝" w:hint="eastAsia"/>
                <w:sz w:val="16"/>
                <w:szCs w:val="16"/>
              </w:rPr>
              <w:t xml:space="preserve">　　 ○○市（町村）</w:t>
            </w:r>
          </w:p>
          <w:p w14:paraId="33C4002E" w14:textId="77777777" w:rsidR="00BF7917" w:rsidRPr="00163B07" w:rsidRDefault="00BF7917" w:rsidP="003C22FE">
            <w:pPr>
              <w:wordWrap w:val="0"/>
              <w:overflowPunct w:val="0"/>
              <w:autoSpaceDE w:val="0"/>
              <w:autoSpaceDN w:val="0"/>
              <w:spacing w:afterLines="2" w:after="6"/>
              <w:ind w:right="420"/>
              <w:jc w:val="left"/>
              <w:rPr>
                <w:rFonts w:hAnsi="Century"/>
                <w:sz w:val="16"/>
                <w:szCs w:val="16"/>
              </w:rPr>
            </w:pPr>
            <w:r w:rsidRPr="00FF0A07">
              <w:rPr>
                <w:rFonts w:hAnsi="ＭＳ 明朝" w:hint="eastAsia"/>
                <w:sz w:val="16"/>
                <w:szCs w:val="16"/>
              </w:rPr>
              <w:t>987-6543-2111</w:t>
            </w:r>
          </w:p>
        </w:tc>
      </w:tr>
    </w:tbl>
    <w:p w14:paraId="4BB6C2F5" w14:textId="01DB1F24" w:rsidR="008D27D0" w:rsidRDefault="00183CDB" w:rsidP="004E205E">
      <w:pPr>
        <w:overflowPunct w:val="0"/>
        <w:autoSpaceDE w:val="0"/>
        <w:autoSpaceDN w:val="0"/>
        <w:rPr>
          <w:rFonts w:hAnsi="Century"/>
        </w:rPr>
      </w:pPr>
      <w:r>
        <w:rPr>
          <w:rFonts w:hAnsi="ＭＳ 明朝"/>
          <w:noProof/>
          <w:sz w:val="18"/>
          <w:szCs w:val="16"/>
        </w:rPr>
        <mc:AlternateContent>
          <mc:Choice Requires="wps">
            <w:drawing>
              <wp:anchor distT="0" distB="0" distL="114300" distR="114300" simplePos="0" relativeHeight="251671552" behindDoc="0" locked="0" layoutInCell="1" allowOverlap="1" wp14:anchorId="037F1CD8" wp14:editId="435D3F57">
                <wp:simplePos x="0" y="0"/>
                <wp:positionH relativeFrom="column">
                  <wp:posOffset>0</wp:posOffset>
                </wp:positionH>
                <wp:positionV relativeFrom="paragraph">
                  <wp:posOffset>0</wp:posOffset>
                </wp:positionV>
                <wp:extent cx="9780270" cy="1908000"/>
                <wp:effectExtent l="0" t="0" r="11430" b="1651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80270" cy="1908000"/>
                        </a:xfrm>
                        <a:prstGeom prst="rect">
                          <a:avLst/>
                        </a:prstGeom>
                        <a:solidFill>
                          <a:srgbClr val="92D050">
                            <a:alpha val="80000"/>
                          </a:srgbClr>
                        </a:solidFill>
                        <a:ln w="6350">
                          <a:solidFill>
                            <a:srgbClr val="92D050"/>
                          </a:solidFill>
                          <a:miter lim="800000"/>
                          <a:headEnd/>
                          <a:tailEnd/>
                        </a:ln>
                        <a:effectLst/>
                      </wps:spPr>
                      <wps:txbx>
                        <w:txbxContent>
                          <w:p w14:paraId="652C14BC" w14:textId="4680FF52" w:rsidR="00675402" w:rsidRPr="00DF178A" w:rsidRDefault="00675402" w:rsidP="00675402">
                            <w:pPr>
                              <w:jc w:val="center"/>
                              <w:rPr>
                                <w:rFonts w:ascii="ＭＳ ゴシック" w:eastAsia="ＭＳ ゴシック" w:hAnsi="ＭＳ ゴシック"/>
                                <w:b/>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37F1CD8" id="正方形/長方形 2" o:spid="_x0000_s1027" style="position:absolute;left:0;text-align:left;margin-left:0;margin-top:0;width:770.1pt;height:150.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" fillcolor="#92d050" strokecolor="#92d050" strokeweight=".5pt">
                <v:fill opacity="52428f"/>
                <v:textbox>
                  <w:txbxContent>
                    <w:p w14:paraId="652C14BC" w14:textId="4680FF52" w:rsidR="00675402" w:rsidRPr="00DF178A" w:rsidRDefault="00675402" w:rsidP="00675402">
                      <w:pPr>
                        <w:jc w:val="center"/>
                        <w:rPr>
                          <w:rFonts w:ascii="ＭＳ ゴシック" w:eastAsia="ＭＳ ゴシック" w:hAnsi="ＭＳ ゴシック"/>
                          <w:b/>
                          <w:sz w:val="32"/>
                          <w:szCs w:val="32"/>
                        </w:rPr>
                      </w:pPr>
                    </w:p>
                  </w:txbxContent>
                </v:textbox>
              </v:rect>
            </w:pict>
          </mc:Fallback>
        </mc:AlternateContent>
      </w:r>
      <w:r w:rsidR="0021569E">
        <w:rPr>
          <w:rFonts w:hAnsi="ＭＳ 明朝"/>
          <w:noProof/>
        </w:rPr>
        <mc:AlternateContent>
          <mc:Choice Requires="wps">
            <w:drawing>
              <wp:anchor distT="0" distB="0" distL="114300" distR="114300" simplePos="0" relativeHeight="251679744" behindDoc="0" locked="0" layoutInCell="1" allowOverlap="1" wp14:anchorId="79009B36" wp14:editId="2B5703C4">
                <wp:simplePos x="0" y="0"/>
                <wp:positionH relativeFrom="page">
                  <wp:posOffset>228600</wp:posOffset>
                </wp:positionH>
                <wp:positionV relativeFrom="page">
                  <wp:posOffset>133350</wp:posOffset>
                </wp:positionV>
                <wp:extent cx="25146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25146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EE4ECF" w14:textId="3DC5656F" w:rsidR="00CB7B98" w:rsidRPr="00967DE7" w:rsidRDefault="00CB7B98" w:rsidP="00CB7B98">
                            <w:pPr>
                              <w:jc w:val="center"/>
                              <w:rPr>
                                <w:rFonts w:hAnsi="ＭＳ 明朝"/>
                                <w:color w:val="000000" w:themeColor="text1"/>
                                <w:sz w:val="20"/>
                              </w:rPr>
                            </w:pPr>
                            <w:r w:rsidRPr="00967DE7">
                              <w:rPr>
                                <w:rFonts w:hAnsi="ＭＳ 明朝" w:hint="eastAsia"/>
                                <w:color w:val="000000" w:themeColor="text1"/>
                                <w:sz w:val="18"/>
                                <w:bdr w:val="single" w:sz="4" w:space="0" w:color="auto"/>
                              </w:rPr>
                              <w:t>様式</w:t>
                            </w:r>
                            <w:r w:rsidR="0021569E">
                              <w:rPr>
                                <w:rFonts w:hAnsi="ＭＳ 明朝" w:hint="eastAsia"/>
                                <w:color w:val="000000" w:themeColor="text1"/>
                                <w:sz w:val="18"/>
                                <w:bdr w:val="single" w:sz="4" w:space="0" w:color="auto"/>
                              </w:rPr>
                              <w:t>第一号の二（第二十八条の二関係）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009B36" id="正方形/長方形 9" o:spid="_x0000_s1028" style="position:absolute;left:0;text-align:left;margin-left:18pt;margin-top:10.5pt;width:198pt;height:24.6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" filled="f" stroked="f" strokeweight="2pt">
                <v:textbox>
                  <w:txbxContent>
                    <w:p w14:paraId="5BEE4ECF" w14:textId="3DC5656F" w:rsidR="00CB7B98" w:rsidRPr="00967DE7" w:rsidRDefault="00CB7B98" w:rsidP="00CB7B98">
                      <w:pPr>
                        <w:jc w:val="center"/>
                        <w:rPr>
                          <w:rFonts w:hAnsi="ＭＳ 明朝"/>
                          <w:color w:val="000000" w:themeColor="text1"/>
                          <w:sz w:val="20"/>
                        </w:rPr>
                      </w:pPr>
                      <w:r w:rsidRPr="00967DE7">
                        <w:rPr>
                          <w:rFonts w:hAnsi="ＭＳ 明朝" w:hint="eastAsia"/>
                          <w:color w:val="000000" w:themeColor="text1"/>
                          <w:sz w:val="18"/>
                          <w:bdr w:val="single" w:sz="4" w:space="0" w:color="auto"/>
                        </w:rPr>
                        <w:t>様式</w:t>
                      </w:r>
                      <w:r w:rsidR="0021569E">
                        <w:rPr>
                          <w:rFonts w:hAnsi="ＭＳ 明朝" w:hint="eastAsia"/>
                          <w:color w:val="000000" w:themeColor="text1"/>
                          <w:sz w:val="18"/>
                          <w:bdr w:val="single" w:sz="4" w:space="0" w:color="auto"/>
                        </w:rPr>
                        <w:t>第一号の二（第二十八条の二関係）</w:t>
                      </w:r>
                    </w:p>
                  </w:txbxContent>
                </v:textbox>
                <w10:wrap anchorx="page" anchory="page"/>
              </v:rect>
            </w:pict>
          </mc:Fallback>
        </mc:AlternateContent>
      </w:r>
      <w:ins w:id="1" w:author="nichicom 山縣裕司" w:date="2021-10-05T15:28:00Z">
        <w:r w:rsidR="008D27D0">
          <w:rPr>
            <w:rFonts w:hAnsi="ＭＳ 明朝" w:hint="eastAsia"/>
            <w:noProof/>
          </w:rPr>
          <mc:AlternateContent>
            <mc:Choice Requires="wps">
              <w:drawing>
                <wp:anchor distT="0" distB="0" distL="114300" distR="114300" simplePos="0" relativeHeight="251667456" behindDoc="0" locked="0" layoutInCell="1" allowOverlap="1" wp14:anchorId="4824C7BE" wp14:editId="53EB7DFD">
                  <wp:simplePos x="0" y="0"/>
                  <wp:positionH relativeFrom="margin">
                    <wp:posOffset>770255</wp:posOffset>
                  </wp:positionH>
                  <wp:positionV relativeFrom="paragraph">
                    <wp:posOffset>158750</wp:posOffset>
                  </wp:positionV>
                  <wp:extent cx="2340000" cy="1260000"/>
                  <wp:effectExtent l="0" t="0" r="22225" b="16510"/>
                  <wp:wrapNone/>
                  <wp:docPr id="3" name="正方形/長方形 3"/>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BD60F7" w14:textId="77777777" w:rsidR="00BD5F4D" w:rsidRDefault="00BD5F4D" w:rsidP="00BD5F4D">
                              <w:pPr>
                                <w:spacing w:line="280" w:lineRule="exact"/>
                                <w:rPr>
                                  <w:rFonts w:hAnsi="ＭＳ 明朝"/>
                                  <w:color w:val="000000" w:themeColor="text1"/>
                                  <w:sz w:val="18"/>
                                </w:rPr>
                              </w:pPr>
                              <w:r>
                                <w:rPr>
                                  <w:rFonts w:hAnsi="ＭＳ 明朝" w:hint="eastAsia"/>
                                  <w:color w:val="000000" w:themeColor="text1"/>
                                  <w:sz w:val="18"/>
                                </w:rPr>
                                <w:t>窓空宛名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24C7BE" id="正方形/長方形 3" o:spid="_x0000_s1029" style="position:absolute;left:0;text-align:left;margin-left:60.65pt;margin-top:12.5pt;width:184.25pt;height:99.2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" filled="f" strokecolor="black [3213]" strokeweight=".25pt">
                  <v:textbox inset="2mm,0,0,0">
                    <w:txbxContent>
                      <w:p w14:paraId="7CBD60F7" w14:textId="77777777" w:rsidR="00BD5F4D" w:rsidRDefault="00BD5F4D" w:rsidP="00BD5F4D">
                        <w:pPr>
                          <w:spacing w:line="280" w:lineRule="exact"/>
                          <w:rPr>
                            <w:rFonts w:hAnsi="ＭＳ 明朝"/>
                            <w:color w:val="000000" w:themeColor="text1"/>
                            <w:sz w:val="18"/>
                          </w:rPr>
                        </w:pPr>
                        <w:r>
                          <w:rPr>
                            <w:rFonts w:hAnsi="ＭＳ 明朝" w:hint="eastAsia"/>
                            <w:color w:val="000000" w:themeColor="text1"/>
                            <w:sz w:val="18"/>
                          </w:rPr>
                          <w:t>窓空宛名</w:t>
                        </w:r>
                      </w:p>
                    </w:txbxContent>
                  </v:textbox>
                  <w10:wrap anchorx="margin"/>
                </v:rect>
              </w:pict>
            </mc:Fallback>
          </mc:AlternateContent>
        </w:r>
      </w:ins>
    </w:p>
    <w:p w14:paraId="76B9A174" w14:textId="680D8ABF" w:rsidR="008D27D0" w:rsidRDefault="008D27D0" w:rsidP="004E205E">
      <w:pPr>
        <w:overflowPunct w:val="0"/>
        <w:autoSpaceDE w:val="0"/>
        <w:autoSpaceDN w:val="0"/>
        <w:rPr>
          <w:rFonts w:hAnsi="Century"/>
        </w:rPr>
      </w:pPr>
    </w:p>
    <w:p w14:paraId="5B0C9C20" w14:textId="5ABC8831" w:rsidR="008D27D0" w:rsidRDefault="008D27D0" w:rsidP="004E205E">
      <w:pPr>
        <w:overflowPunct w:val="0"/>
        <w:autoSpaceDE w:val="0"/>
        <w:autoSpaceDN w:val="0"/>
        <w:rPr>
          <w:rFonts w:hAnsi="Century"/>
        </w:rPr>
      </w:pPr>
    </w:p>
    <w:p w14:paraId="3FFB29B0" w14:textId="30751199" w:rsidR="008D27D0" w:rsidRDefault="008D27D0" w:rsidP="004E205E">
      <w:pPr>
        <w:overflowPunct w:val="0"/>
        <w:autoSpaceDE w:val="0"/>
        <w:autoSpaceDN w:val="0"/>
        <w:rPr>
          <w:rFonts w:hAnsi="Century"/>
        </w:rPr>
      </w:pPr>
    </w:p>
    <w:p w14:paraId="087B8AF2" w14:textId="77777777" w:rsidR="008D27D0" w:rsidRDefault="008D27D0" w:rsidP="004E205E">
      <w:pPr>
        <w:overflowPunct w:val="0"/>
        <w:autoSpaceDE w:val="0"/>
        <w:autoSpaceDN w:val="0"/>
        <w:rPr>
          <w:rFonts w:hAnsi="Century"/>
        </w:rPr>
      </w:pPr>
    </w:p>
    <w:p w14:paraId="16A169C9" w14:textId="77777777" w:rsidR="008D27D0" w:rsidRDefault="008D27D0" w:rsidP="004E205E">
      <w:pPr>
        <w:overflowPunct w:val="0"/>
        <w:autoSpaceDE w:val="0"/>
        <w:autoSpaceDN w:val="0"/>
        <w:rPr>
          <w:rFonts w:hAnsi="Century"/>
        </w:rPr>
      </w:pPr>
    </w:p>
    <w:p w14:paraId="156BDD57" w14:textId="3BD4D6E8" w:rsidR="008D27D0" w:rsidRDefault="008D27D0" w:rsidP="004E205E">
      <w:pPr>
        <w:overflowPunct w:val="0"/>
        <w:autoSpaceDE w:val="0"/>
        <w:autoSpaceDN w:val="0"/>
        <w:rPr>
          <w:rFonts w:hAnsi="Century"/>
        </w:rPr>
      </w:pPr>
    </w:p>
    <w:p w14:paraId="01685010" w14:textId="3A9FAB45" w:rsidR="00675402" w:rsidRDefault="00675402" w:rsidP="00675402">
      <w:pPr>
        <w:pStyle w:val="a3"/>
        <w:ind w:leftChars="4800" w:left="10080"/>
      </w:pPr>
      <w:r w:rsidRPr="00F86936">
        <w:rPr>
          <w:rFonts w:hAnsi="Century" w:hint="eastAsia"/>
        </w:rPr>
        <w:t>様式第一号の二(第二十八条の二関係)</w:t>
      </w:r>
    </w:p>
    <w:p w14:paraId="2061B67D" w14:textId="7C11DE14" w:rsidR="008D27D0" w:rsidRPr="00675402" w:rsidRDefault="008D27D0" w:rsidP="004E205E">
      <w:pPr>
        <w:overflowPunct w:val="0"/>
        <w:autoSpaceDE w:val="0"/>
        <w:autoSpaceDN w:val="0"/>
        <w:rPr>
          <w:rFonts w:hAnsi="Century"/>
        </w:rPr>
      </w:pPr>
    </w:p>
    <w:p w14:paraId="7A992B69" w14:textId="6F4553BA" w:rsidR="008D27D0" w:rsidRDefault="00CB7B98" w:rsidP="004E205E">
      <w:pPr>
        <w:overflowPunct w:val="0"/>
        <w:autoSpaceDE w:val="0"/>
        <w:autoSpaceDN w:val="0"/>
        <w:rPr>
          <w:rFonts w:hAnsi="Century"/>
        </w:rPr>
      </w:pPr>
      <w:r>
        <w:rPr>
          <w:rFonts w:hAnsi="ＭＳ 明朝"/>
          <w:noProof/>
          <w:sz w:val="18"/>
          <w:szCs w:val="16"/>
        </w:rPr>
        <mc:AlternateContent>
          <mc:Choice Requires="wps">
            <w:drawing>
              <wp:anchor distT="0" distB="0" distL="114300" distR="114300" simplePos="0" relativeHeight="251673600" behindDoc="0" locked="0" layoutInCell="1" allowOverlap="1" wp14:anchorId="3FD17AF9" wp14:editId="578888A0">
                <wp:simplePos x="0" y="0"/>
                <wp:positionH relativeFrom="column">
                  <wp:posOffset>0</wp:posOffset>
                </wp:positionH>
                <wp:positionV relativeFrom="paragraph">
                  <wp:posOffset>32608</wp:posOffset>
                </wp:positionV>
                <wp:extent cx="6353175" cy="4637405"/>
                <wp:effectExtent l="0" t="0" r="28575" b="1079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3175" cy="4637405"/>
                        </a:xfrm>
                        <a:prstGeom prst="rect">
                          <a:avLst/>
                        </a:prstGeom>
                        <a:solidFill>
                          <a:srgbClr val="92D050">
                            <a:alpha val="80000"/>
                          </a:srgbClr>
                        </a:solidFill>
                        <a:ln w="6350">
                          <a:solidFill>
                            <a:srgbClr val="92D050"/>
                          </a:solidFill>
                          <a:miter lim="800000"/>
                          <a:headEnd/>
                          <a:tailEnd/>
                        </a:ln>
                        <a:effectLst/>
                      </wps:spPr>
                      <wps:txbx>
                        <w:txbxContent>
                          <w:p w14:paraId="1A1C5F23" w14:textId="77777777" w:rsidR="00977547" w:rsidRDefault="00977547" w:rsidP="00675402">
                            <w:pPr>
                              <w:jc w:val="center"/>
                              <w:rPr>
                                <w:rFonts w:ascii="ＭＳ ゴシック" w:eastAsia="ＭＳ ゴシック" w:hAnsi="ＭＳ ゴシック"/>
                                <w:b/>
                                <w:bCs/>
                                <w:color w:val="FFFFFF" w:themeColor="background1"/>
                                <w:sz w:val="24"/>
                                <w:szCs w:val="24"/>
                              </w:rPr>
                            </w:pPr>
                          </w:p>
                          <w:p w14:paraId="7291D50F" w14:textId="77777777" w:rsidR="00977547" w:rsidRDefault="00977547" w:rsidP="00675402">
                            <w:pPr>
                              <w:jc w:val="center"/>
                              <w:rPr>
                                <w:rFonts w:ascii="ＭＳ ゴシック" w:eastAsia="ＭＳ ゴシック" w:hAnsi="ＭＳ ゴシック"/>
                                <w:b/>
                                <w:bCs/>
                                <w:color w:val="FFFFFF" w:themeColor="background1"/>
                                <w:sz w:val="24"/>
                                <w:szCs w:val="24"/>
                              </w:rPr>
                            </w:pPr>
                          </w:p>
                          <w:p w14:paraId="3AA03173" w14:textId="77777777" w:rsidR="00977547" w:rsidRDefault="00977547" w:rsidP="00675402">
                            <w:pPr>
                              <w:jc w:val="center"/>
                              <w:rPr>
                                <w:rFonts w:ascii="ＭＳ ゴシック" w:eastAsia="ＭＳ ゴシック" w:hAnsi="ＭＳ ゴシック"/>
                                <w:b/>
                                <w:bCs/>
                                <w:color w:val="FFFFFF" w:themeColor="background1"/>
                                <w:sz w:val="24"/>
                                <w:szCs w:val="24"/>
                              </w:rPr>
                            </w:pPr>
                          </w:p>
                          <w:p w14:paraId="7F2F7ACF" w14:textId="5FA79230" w:rsidR="00675402" w:rsidRPr="00977547" w:rsidRDefault="00675402" w:rsidP="00675402">
                            <w:pPr>
                              <w:jc w:val="center"/>
                              <w:rPr>
                                <w:rFonts w:ascii="ＭＳ ゴシック" w:eastAsia="ＭＳ ゴシック" w:hAnsi="ＭＳ ゴシック"/>
                                <w:b/>
                                <w:sz w:val="24"/>
                                <w:szCs w:val="24"/>
                              </w:rPr>
                            </w:pPr>
                            <w:r w:rsidRPr="00977547">
                              <w:rPr>
                                <w:rFonts w:ascii="ＭＳ ゴシック" w:eastAsia="ＭＳ ゴシック" w:hAnsi="ＭＳ ゴシック" w:hint="eastAsia"/>
                                <w:b/>
                                <w:bCs/>
                                <w:color w:val="FFFFFF" w:themeColor="background1"/>
                                <w:sz w:val="24"/>
                                <w:szCs w:val="24"/>
                              </w:rPr>
                              <w:t>自由記載</w:t>
                            </w:r>
                            <w:r w:rsidR="00977547" w:rsidRPr="00977547">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FD17AF9" id="正方形/長方形 1" o:spid="_x0000_s1030" style="position:absolute;left:0;text-align:left;margin-left:0;margin-top:2.55pt;width:500.25pt;height:365.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" fillcolor="#92d050" strokecolor="#92d050" strokeweight=".5pt">
                <v:fill opacity="52428f"/>
                <v:textbox>
                  <w:txbxContent>
                    <w:p w14:paraId="1A1C5F23" w14:textId="77777777" w:rsidR="00977547" w:rsidRDefault="00977547" w:rsidP="00675402">
                      <w:pPr>
                        <w:jc w:val="center"/>
                        <w:rPr>
                          <w:rFonts w:ascii="ＭＳ ゴシック" w:eastAsia="ＭＳ ゴシック" w:hAnsi="ＭＳ ゴシック"/>
                          <w:b/>
                          <w:bCs/>
                          <w:color w:val="FFFFFF" w:themeColor="background1"/>
                          <w:sz w:val="24"/>
                          <w:szCs w:val="24"/>
                        </w:rPr>
                      </w:pPr>
                    </w:p>
                    <w:p w14:paraId="7291D50F" w14:textId="77777777" w:rsidR="00977547" w:rsidRDefault="00977547" w:rsidP="00675402">
                      <w:pPr>
                        <w:jc w:val="center"/>
                        <w:rPr>
                          <w:rFonts w:ascii="ＭＳ ゴシック" w:eastAsia="ＭＳ ゴシック" w:hAnsi="ＭＳ ゴシック"/>
                          <w:b/>
                          <w:bCs/>
                          <w:color w:val="FFFFFF" w:themeColor="background1"/>
                          <w:sz w:val="24"/>
                          <w:szCs w:val="24"/>
                        </w:rPr>
                      </w:pPr>
                    </w:p>
                    <w:p w14:paraId="3AA03173" w14:textId="77777777" w:rsidR="00977547" w:rsidRDefault="00977547" w:rsidP="00675402">
                      <w:pPr>
                        <w:jc w:val="center"/>
                        <w:rPr>
                          <w:rFonts w:ascii="ＭＳ ゴシック" w:eastAsia="ＭＳ ゴシック" w:hAnsi="ＭＳ ゴシック"/>
                          <w:b/>
                          <w:bCs/>
                          <w:color w:val="FFFFFF" w:themeColor="background1"/>
                          <w:sz w:val="24"/>
                          <w:szCs w:val="24"/>
                        </w:rPr>
                      </w:pPr>
                    </w:p>
                    <w:p w14:paraId="7F2F7ACF" w14:textId="5FA79230" w:rsidR="00675402" w:rsidRPr="00977547" w:rsidRDefault="00675402" w:rsidP="00675402">
                      <w:pPr>
                        <w:jc w:val="center"/>
                        <w:rPr>
                          <w:rFonts w:ascii="ＭＳ ゴシック" w:eastAsia="ＭＳ ゴシック" w:hAnsi="ＭＳ ゴシック"/>
                          <w:b/>
                          <w:sz w:val="24"/>
                          <w:szCs w:val="24"/>
                        </w:rPr>
                      </w:pPr>
                      <w:r w:rsidRPr="00977547">
                        <w:rPr>
                          <w:rFonts w:ascii="ＭＳ ゴシック" w:eastAsia="ＭＳ ゴシック" w:hAnsi="ＭＳ ゴシック" w:hint="eastAsia"/>
                          <w:b/>
                          <w:bCs/>
                          <w:color w:val="FFFFFF" w:themeColor="background1"/>
                          <w:sz w:val="24"/>
                          <w:szCs w:val="24"/>
                        </w:rPr>
                        <w:t>自由記載</w:t>
                      </w:r>
                      <w:r w:rsidR="00977547" w:rsidRPr="00977547">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21049EA8" w14:textId="77777777" w:rsidR="008D27D0" w:rsidRDefault="008D27D0" w:rsidP="004E205E">
      <w:pPr>
        <w:overflowPunct w:val="0"/>
        <w:autoSpaceDE w:val="0"/>
        <w:autoSpaceDN w:val="0"/>
        <w:rPr>
          <w:rFonts w:hAnsi="Century"/>
        </w:rPr>
      </w:pPr>
    </w:p>
    <w:p w14:paraId="4EA5182F" w14:textId="77777777" w:rsidR="008D27D0" w:rsidRDefault="008D27D0" w:rsidP="004E205E">
      <w:pPr>
        <w:overflowPunct w:val="0"/>
        <w:autoSpaceDE w:val="0"/>
        <w:autoSpaceDN w:val="0"/>
        <w:rPr>
          <w:rFonts w:hAnsi="Century"/>
        </w:rPr>
      </w:pPr>
    </w:p>
    <w:p w14:paraId="6E0FC065" w14:textId="77777777" w:rsidR="008D27D0" w:rsidRDefault="008D27D0" w:rsidP="004E205E">
      <w:pPr>
        <w:overflowPunct w:val="0"/>
        <w:autoSpaceDE w:val="0"/>
        <w:autoSpaceDN w:val="0"/>
        <w:rPr>
          <w:rFonts w:hAnsi="Century"/>
        </w:rPr>
      </w:pPr>
    </w:p>
    <w:p w14:paraId="6ADF3064" w14:textId="77777777" w:rsidR="008D27D0" w:rsidRDefault="008D27D0" w:rsidP="004E205E">
      <w:pPr>
        <w:overflowPunct w:val="0"/>
        <w:autoSpaceDE w:val="0"/>
        <w:autoSpaceDN w:val="0"/>
        <w:rPr>
          <w:rFonts w:hAnsi="Century"/>
        </w:rPr>
      </w:pPr>
    </w:p>
    <w:p w14:paraId="16D72367" w14:textId="77777777" w:rsidR="008D27D0" w:rsidRDefault="008D27D0" w:rsidP="004E205E">
      <w:pPr>
        <w:overflowPunct w:val="0"/>
        <w:autoSpaceDE w:val="0"/>
        <w:autoSpaceDN w:val="0"/>
        <w:rPr>
          <w:rFonts w:hAnsi="Century"/>
        </w:rPr>
      </w:pPr>
    </w:p>
    <w:p w14:paraId="0579723C" w14:textId="77777777" w:rsidR="008D27D0" w:rsidRDefault="008D27D0" w:rsidP="004E205E">
      <w:pPr>
        <w:overflowPunct w:val="0"/>
        <w:autoSpaceDE w:val="0"/>
        <w:autoSpaceDN w:val="0"/>
        <w:rPr>
          <w:rFonts w:hAnsi="Century"/>
        </w:rPr>
      </w:pPr>
    </w:p>
    <w:p w14:paraId="2C339014" w14:textId="77777777" w:rsidR="008D27D0" w:rsidRDefault="008D27D0" w:rsidP="004E205E">
      <w:pPr>
        <w:overflowPunct w:val="0"/>
        <w:autoSpaceDE w:val="0"/>
        <w:autoSpaceDN w:val="0"/>
        <w:rPr>
          <w:rFonts w:hAnsi="Century"/>
        </w:rPr>
      </w:pPr>
    </w:p>
    <w:p w14:paraId="7F5EE7C7" w14:textId="77777777" w:rsidR="008D27D0" w:rsidRDefault="008D27D0" w:rsidP="004E205E">
      <w:pPr>
        <w:overflowPunct w:val="0"/>
        <w:autoSpaceDE w:val="0"/>
        <w:autoSpaceDN w:val="0"/>
        <w:rPr>
          <w:rFonts w:hAnsi="Century"/>
        </w:rPr>
      </w:pPr>
    </w:p>
    <w:p w14:paraId="422A48D0" w14:textId="77777777" w:rsidR="008D27D0" w:rsidRDefault="008D27D0" w:rsidP="004E205E">
      <w:pPr>
        <w:overflowPunct w:val="0"/>
        <w:autoSpaceDE w:val="0"/>
        <w:autoSpaceDN w:val="0"/>
        <w:rPr>
          <w:rFonts w:hAnsi="Century"/>
        </w:rPr>
      </w:pPr>
    </w:p>
    <w:p w14:paraId="677CFFB5" w14:textId="77777777" w:rsidR="008D27D0" w:rsidRDefault="008D27D0" w:rsidP="004E205E">
      <w:pPr>
        <w:overflowPunct w:val="0"/>
        <w:autoSpaceDE w:val="0"/>
        <w:autoSpaceDN w:val="0"/>
        <w:rPr>
          <w:rFonts w:hAnsi="Century"/>
        </w:rPr>
      </w:pPr>
    </w:p>
    <w:p w14:paraId="32793FB8" w14:textId="77777777" w:rsidR="008D27D0" w:rsidRDefault="008D27D0" w:rsidP="004E205E">
      <w:pPr>
        <w:overflowPunct w:val="0"/>
        <w:autoSpaceDE w:val="0"/>
        <w:autoSpaceDN w:val="0"/>
        <w:rPr>
          <w:rFonts w:hAnsi="Century"/>
        </w:rPr>
      </w:pPr>
    </w:p>
    <w:p w14:paraId="1CCD92AF" w14:textId="77777777" w:rsidR="008D27D0" w:rsidRDefault="008D27D0" w:rsidP="004E205E">
      <w:pPr>
        <w:overflowPunct w:val="0"/>
        <w:autoSpaceDE w:val="0"/>
        <w:autoSpaceDN w:val="0"/>
        <w:rPr>
          <w:rFonts w:hAnsi="Century"/>
        </w:rPr>
      </w:pPr>
    </w:p>
    <w:p w14:paraId="0F5901FC" w14:textId="77777777" w:rsidR="008D27D0" w:rsidRDefault="008D27D0" w:rsidP="004E205E">
      <w:pPr>
        <w:overflowPunct w:val="0"/>
        <w:autoSpaceDE w:val="0"/>
        <w:autoSpaceDN w:val="0"/>
        <w:rPr>
          <w:rFonts w:hAnsi="Century"/>
        </w:rPr>
      </w:pPr>
    </w:p>
    <w:p w14:paraId="7C74F2CC" w14:textId="77777777" w:rsidR="008D27D0" w:rsidRDefault="008D27D0" w:rsidP="004E205E">
      <w:pPr>
        <w:overflowPunct w:val="0"/>
        <w:autoSpaceDE w:val="0"/>
        <w:autoSpaceDN w:val="0"/>
        <w:rPr>
          <w:rFonts w:hAnsi="Century"/>
        </w:rPr>
      </w:pPr>
    </w:p>
    <w:p w14:paraId="0B06FDFD" w14:textId="77777777" w:rsidR="008D27D0" w:rsidRDefault="008D27D0" w:rsidP="004E205E">
      <w:pPr>
        <w:overflowPunct w:val="0"/>
        <w:autoSpaceDE w:val="0"/>
        <w:autoSpaceDN w:val="0"/>
        <w:rPr>
          <w:rFonts w:hAnsi="Century"/>
        </w:rPr>
      </w:pPr>
    </w:p>
    <w:p w14:paraId="614BB774" w14:textId="26546EAF" w:rsidR="005657B9" w:rsidRDefault="005657B9" w:rsidP="004E205E">
      <w:pPr>
        <w:wordWrap w:val="0"/>
        <w:overflowPunct w:val="0"/>
        <w:autoSpaceDE w:val="0"/>
        <w:autoSpaceDN w:val="0"/>
        <w:rPr>
          <w:rFonts w:hAnsi="Century"/>
        </w:rPr>
      </w:pPr>
    </w:p>
    <w:p w14:paraId="1026F436" w14:textId="77777777" w:rsidR="004E205E" w:rsidRDefault="004E205E" w:rsidP="004E205E">
      <w:pPr>
        <w:wordWrap w:val="0"/>
        <w:overflowPunct w:val="0"/>
        <w:autoSpaceDE w:val="0"/>
        <w:autoSpaceDN w:val="0"/>
        <w:rPr>
          <w:rFonts w:hAnsi="Century"/>
        </w:rPr>
      </w:pPr>
    </w:p>
    <w:p w14:paraId="47FBB025" w14:textId="58D77340" w:rsidR="005657B9" w:rsidRDefault="005657B9" w:rsidP="004E205E">
      <w:pPr>
        <w:wordWrap w:val="0"/>
        <w:overflowPunct w:val="0"/>
        <w:autoSpaceDE w:val="0"/>
        <w:autoSpaceDN w:val="0"/>
        <w:rPr>
          <w:rFonts w:hAnsi="Century"/>
        </w:rPr>
      </w:pPr>
    </w:p>
    <w:p w14:paraId="5173B274" w14:textId="77777777" w:rsidR="005973BB" w:rsidRDefault="005973BB" w:rsidP="004E205E">
      <w:pPr>
        <w:wordWrap w:val="0"/>
        <w:overflowPunct w:val="0"/>
        <w:autoSpaceDE w:val="0"/>
        <w:autoSpaceDN w:val="0"/>
        <w:rPr>
          <w:rFonts w:hAnsi="Century"/>
        </w:rPr>
      </w:pPr>
    </w:p>
    <w:p w14:paraId="52207384" w14:textId="41FC7288" w:rsidR="005657B9" w:rsidRDefault="005657B9" w:rsidP="004E205E">
      <w:pPr>
        <w:wordWrap w:val="0"/>
        <w:overflowPunct w:val="0"/>
        <w:autoSpaceDE w:val="0"/>
        <w:autoSpaceDN w:val="0"/>
        <w:rPr>
          <w:rFonts w:hAnsi="Century"/>
        </w:rPr>
      </w:pPr>
    </w:p>
    <w:p w14:paraId="0CC2B49C" w14:textId="2497790C" w:rsidR="005657B9" w:rsidRDefault="005657B9">
      <w:pPr>
        <w:wordWrap w:val="0"/>
        <w:overflowPunct w:val="0"/>
        <w:autoSpaceDE w:val="0"/>
        <w:autoSpaceDN w:val="0"/>
        <w:rPr>
          <w:rFonts w:hAnsi="Century"/>
        </w:rPr>
      </w:pPr>
    </w:p>
    <w:p w14:paraId="620B99EC" w14:textId="1E628899" w:rsidR="005657B9" w:rsidRDefault="00B45F61">
      <w:pPr>
        <w:wordWrap w:val="0"/>
        <w:overflowPunct w:val="0"/>
        <w:autoSpaceDE w:val="0"/>
        <w:autoSpaceDN w:val="0"/>
        <w:rPr>
          <w:rFonts w:hAnsi="Century"/>
        </w:rPr>
      </w:pPr>
      <w:r>
        <w:rPr>
          <w:rFonts w:hAnsi="ＭＳ 明朝"/>
          <w:noProof/>
          <w:sz w:val="18"/>
          <w:szCs w:val="16"/>
        </w:rPr>
        <w:lastRenderedPageBreak/>
        <mc:AlternateContent>
          <mc:Choice Requires="wps">
            <w:drawing>
              <wp:anchor distT="0" distB="0" distL="114300" distR="114300" simplePos="0" relativeHeight="251675648" behindDoc="0" locked="0" layoutInCell="1" allowOverlap="1" wp14:anchorId="451F1C17" wp14:editId="7EEDAEAD">
                <wp:simplePos x="0" y="0"/>
                <wp:positionH relativeFrom="column">
                  <wp:posOffset>0</wp:posOffset>
                </wp:positionH>
                <wp:positionV relativeFrom="paragraph">
                  <wp:posOffset>0</wp:posOffset>
                </wp:positionV>
                <wp:extent cx="9773107" cy="1933575"/>
                <wp:effectExtent l="0" t="0" r="19050"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73107" cy="1933575"/>
                        </a:xfrm>
                        <a:prstGeom prst="rect">
                          <a:avLst/>
                        </a:prstGeom>
                        <a:solidFill>
                          <a:srgbClr val="92D050">
                            <a:alpha val="80000"/>
                          </a:srgbClr>
                        </a:solidFill>
                        <a:ln w="6350">
                          <a:solidFill>
                            <a:srgbClr val="92D050"/>
                          </a:solidFill>
                          <a:miter lim="800000"/>
                          <a:headEnd/>
                          <a:tailEnd/>
                        </a:ln>
                        <a:effectLst/>
                      </wps:spPr>
                      <wps:txbx>
                        <w:txbxContent>
                          <w:p w14:paraId="3EE69BDF" w14:textId="20C19902" w:rsidR="00B45F61" w:rsidRPr="00DF178A" w:rsidRDefault="00B45F61" w:rsidP="00B45F61">
                            <w:pPr>
                              <w:jc w:val="center"/>
                              <w:rPr>
                                <w:rFonts w:asciiTheme="majorEastAsia" w:eastAsiaTheme="majorEastAsia" w:hAnsiTheme="majorEastAsia"/>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51F1C17" id="正方形/長方形 5" o:spid="_x0000_s1031" style="position:absolute;left:0;text-align:left;margin-left:0;margin-top:0;width:769.55pt;height:15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" fillcolor="#92d050" strokecolor="#92d050" strokeweight=".5pt">
                <v:fill opacity="52428f"/>
                <v:textbox>
                  <w:txbxContent>
                    <w:p w14:paraId="3EE69BDF" w14:textId="20C19902" w:rsidR="00B45F61" w:rsidRPr="00DF178A" w:rsidRDefault="00B45F61" w:rsidP="00B45F61">
                      <w:pPr>
                        <w:jc w:val="center"/>
                        <w:rPr>
                          <w:rFonts w:asciiTheme="majorEastAsia" w:eastAsiaTheme="majorEastAsia" w:hAnsiTheme="majorEastAsia"/>
                          <w:sz w:val="32"/>
                          <w:szCs w:val="32"/>
                        </w:rPr>
                      </w:pPr>
                    </w:p>
                  </w:txbxContent>
                </v:textbox>
              </v:rect>
            </w:pict>
          </mc:Fallback>
        </mc:AlternateContent>
      </w:r>
    </w:p>
    <w:p w14:paraId="6C12C4C1" w14:textId="27130259" w:rsidR="00675402" w:rsidRDefault="00675402">
      <w:pPr>
        <w:wordWrap w:val="0"/>
        <w:overflowPunct w:val="0"/>
        <w:autoSpaceDE w:val="0"/>
        <w:autoSpaceDN w:val="0"/>
        <w:rPr>
          <w:rFonts w:hAnsi="Century"/>
        </w:rPr>
      </w:pPr>
    </w:p>
    <w:p w14:paraId="1F4DC8E8" w14:textId="06212515" w:rsidR="00675402" w:rsidRDefault="00675402">
      <w:pPr>
        <w:wordWrap w:val="0"/>
        <w:overflowPunct w:val="0"/>
        <w:autoSpaceDE w:val="0"/>
        <w:autoSpaceDN w:val="0"/>
        <w:rPr>
          <w:rFonts w:hAnsi="Century"/>
        </w:rPr>
      </w:pPr>
    </w:p>
    <w:p w14:paraId="40983DF7" w14:textId="2B8E146F" w:rsidR="00675402" w:rsidRDefault="00675402">
      <w:pPr>
        <w:wordWrap w:val="0"/>
        <w:overflowPunct w:val="0"/>
        <w:autoSpaceDE w:val="0"/>
        <w:autoSpaceDN w:val="0"/>
        <w:rPr>
          <w:rFonts w:hAnsi="Century"/>
        </w:rPr>
      </w:pPr>
    </w:p>
    <w:p w14:paraId="04B2A8CA" w14:textId="55020547" w:rsidR="00675402" w:rsidRDefault="00675402">
      <w:pPr>
        <w:wordWrap w:val="0"/>
        <w:overflowPunct w:val="0"/>
        <w:autoSpaceDE w:val="0"/>
        <w:autoSpaceDN w:val="0"/>
        <w:rPr>
          <w:rFonts w:hAnsi="Century"/>
        </w:rPr>
      </w:pPr>
    </w:p>
    <w:p w14:paraId="499161F7" w14:textId="04371E4D" w:rsidR="00675402" w:rsidRDefault="00675402">
      <w:pPr>
        <w:wordWrap w:val="0"/>
        <w:overflowPunct w:val="0"/>
        <w:autoSpaceDE w:val="0"/>
        <w:autoSpaceDN w:val="0"/>
        <w:rPr>
          <w:rFonts w:hAnsi="Century"/>
        </w:rPr>
      </w:pPr>
    </w:p>
    <w:p w14:paraId="57CD9BDC" w14:textId="65293A2B" w:rsidR="00675402" w:rsidRDefault="00675402">
      <w:pPr>
        <w:wordWrap w:val="0"/>
        <w:overflowPunct w:val="0"/>
        <w:autoSpaceDE w:val="0"/>
        <w:autoSpaceDN w:val="0"/>
        <w:rPr>
          <w:rFonts w:hAnsi="Century"/>
        </w:rPr>
      </w:pPr>
    </w:p>
    <w:p w14:paraId="29F1BC28" w14:textId="00A1667F" w:rsidR="00675402" w:rsidRDefault="00675402">
      <w:pPr>
        <w:wordWrap w:val="0"/>
        <w:overflowPunct w:val="0"/>
        <w:autoSpaceDE w:val="0"/>
        <w:autoSpaceDN w:val="0"/>
        <w:rPr>
          <w:rFonts w:hAnsi="Century"/>
        </w:rPr>
      </w:pPr>
    </w:p>
    <w:tbl>
      <w:tblPr>
        <w:tblpPr w:leftFromText="142" w:rightFromText="142" w:vertAnchor="page" w:horzAnchor="margin" w:tblpY="3550"/>
        <w:tblW w:w="5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59"/>
      </w:tblGrid>
      <w:tr w:rsidR="007A225C" w14:paraId="52E44E67" w14:textId="77777777" w:rsidTr="00B05594">
        <w:trPr>
          <w:cantSplit/>
          <w:trHeight w:val="237"/>
        </w:trPr>
        <w:tc>
          <w:tcPr>
            <w:tcW w:w="5159" w:type="dxa"/>
            <w:tcBorders>
              <w:top w:val="nil"/>
              <w:left w:val="nil"/>
              <w:right w:val="nil"/>
            </w:tcBorders>
            <w:vAlign w:val="center"/>
          </w:tcPr>
          <w:p w14:paraId="09426333" w14:textId="77777777" w:rsidR="007A225C" w:rsidRPr="00041763" w:rsidRDefault="007A225C" w:rsidP="007A225C">
            <w:pPr>
              <w:wordWrap w:val="0"/>
              <w:overflowPunct w:val="0"/>
              <w:autoSpaceDE w:val="0"/>
              <w:autoSpaceDN w:val="0"/>
              <w:jc w:val="center"/>
              <w:rPr>
                <w:rFonts w:hAnsi="Century"/>
                <w:sz w:val="20"/>
                <w:szCs w:val="18"/>
              </w:rPr>
            </w:pPr>
            <w:r w:rsidRPr="00041763">
              <w:rPr>
                <w:rFonts w:hAnsi="Century"/>
                <w:sz w:val="20"/>
                <w:szCs w:val="18"/>
              </w:rPr>
              <w:t>(</w:t>
            </w:r>
            <w:r w:rsidRPr="00041763">
              <w:rPr>
                <w:rFonts w:hAnsi="Century" w:hint="eastAsia"/>
                <w:sz w:val="20"/>
                <w:szCs w:val="18"/>
              </w:rPr>
              <w:t>裏面</w:t>
            </w:r>
            <w:r w:rsidRPr="00041763">
              <w:rPr>
                <w:rFonts w:hAnsi="Century"/>
                <w:sz w:val="20"/>
                <w:szCs w:val="18"/>
              </w:rPr>
              <w:t>)</w:t>
            </w:r>
          </w:p>
        </w:tc>
      </w:tr>
      <w:tr w:rsidR="007A225C" w14:paraId="698DD1DB" w14:textId="77777777" w:rsidTr="00B05594">
        <w:trPr>
          <w:cantSplit/>
          <w:trHeight w:val="361"/>
        </w:trPr>
        <w:tc>
          <w:tcPr>
            <w:tcW w:w="5159" w:type="dxa"/>
            <w:vMerge w:val="restart"/>
            <w:textDirection w:val="tbRlV"/>
          </w:tcPr>
          <w:p w14:paraId="1BA0AC13" w14:textId="77777777" w:rsidR="007A225C" w:rsidRPr="00BD5F4D" w:rsidRDefault="007A225C" w:rsidP="0006522B">
            <w:pPr>
              <w:widowControl/>
              <w:ind w:firstLineChars="100" w:firstLine="228"/>
              <w:jc w:val="left"/>
              <w:rPr>
                <w:rFonts w:hAnsi="Century"/>
                <w:spacing w:val="34"/>
                <w:sz w:val="16"/>
                <w:szCs w:val="16"/>
              </w:rPr>
            </w:pPr>
            <w:r w:rsidRPr="00BD5F4D">
              <w:rPr>
                <w:rFonts w:hAnsi="Century" w:hint="eastAsia"/>
                <w:spacing w:val="34"/>
                <w:sz w:val="16"/>
                <w:szCs w:val="16"/>
              </w:rPr>
              <w:t xml:space="preserve">　　　　</w:t>
            </w:r>
            <w:r w:rsidRPr="00491182">
              <w:rPr>
                <w:rFonts w:hAnsi="Century" w:hint="eastAsia"/>
                <w:spacing w:val="34"/>
                <w:sz w:val="20"/>
                <w:szCs w:val="16"/>
              </w:rPr>
              <w:t>注 意 事 項</w:t>
            </w:r>
          </w:p>
          <w:p w14:paraId="7DF60288" w14:textId="77777777" w:rsidR="007A225C" w:rsidRPr="00BD5F4D" w:rsidRDefault="007A225C" w:rsidP="00491182">
            <w:pPr>
              <w:widowControl/>
              <w:ind w:firstLineChars="100" w:firstLine="228"/>
              <w:jc w:val="left"/>
              <w:rPr>
                <w:rFonts w:hAnsi="Century"/>
                <w:spacing w:val="34"/>
                <w:sz w:val="16"/>
                <w:szCs w:val="16"/>
              </w:rPr>
            </w:pPr>
          </w:p>
          <w:p w14:paraId="61CC0CFF" w14:textId="77777777"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一　</w:t>
            </w:r>
            <w:r w:rsidRPr="00C7528B">
              <w:rPr>
                <w:rFonts w:hAnsi="Century" w:hint="eastAsia"/>
                <w:spacing w:val="4"/>
                <w:kern w:val="0"/>
                <w:sz w:val="16"/>
                <w:szCs w:val="16"/>
                <w:fitText w:val="6240" w:id="-1555385342"/>
              </w:rPr>
              <w:t>介護サービス又は介護予防・生活支援サービス事業のサービスを受けようとする</w:t>
            </w:r>
            <w:r w:rsidRPr="00C7528B">
              <w:rPr>
                <w:rFonts w:hAnsi="Century" w:hint="eastAsia"/>
                <w:spacing w:val="16"/>
                <w:kern w:val="0"/>
                <w:sz w:val="16"/>
                <w:szCs w:val="16"/>
                <w:fitText w:val="6240" w:id="-1555385342"/>
              </w:rPr>
              <w:t>と</w:t>
            </w:r>
          </w:p>
          <w:p w14:paraId="6C1B7A8F" w14:textId="77777777"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きは、必ずこの証を事業者又は施設の窓口に提出してください。</w:t>
            </w:r>
          </w:p>
          <w:p w14:paraId="7539BDAD" w14:textId="364BD267"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二　</w:t>
            </w:r>
            <w:r w:rsidRPr="00C7528B">
              <w:rPr>
                <w:rFonts w:hAnsi="Century" w:hint="eastAsia"/>
                <w:spacing w:val="2"/>
                <w:kern w:val="0"/>
                <w:sz w:val="16"/>
                <w:szCs w:val="16"/>
                <w:fitText w:val="6240" w:id="-1555385343"/>
              </w:rPr>
              <w:t>介護サービス又は介護予防・生活支援サービス事業のサービスに要した費用のう</w:t>
            </w:r>
            <w:r w:rsidR="00AD469C" w:rsidRPr="00C7528B">
              <w:rPr>
                <w:rFonts w:hAnsi="Century" w:hint="eastAsia"/>
                <w:spacing w:val="2"/>
                <w:kern w:val="0"/>
                <w:sz w:val="16"/>
                <w:szCs w:val="16"/>
                <w:fitText w:val="6240" w:id="-1555385343"/>
              </w:rPr>
              <w:t>ち</w:t>
            </w:r>
            <w:r w:rsidR="00AD469C" w:rsidRPr="00C7528B">
              <w:rPr>
                <w:rFonts w:hAnsi="Century" w:hint="eastAsia"/>
                <w:spacing w:val="5"/>
                <w:kern w:val="0"/>
                <w:sz w:val="16"/>
                <w:szCs w:val="16"/>
                <w:fitText w:val="6240" w:id="-1555385343"/>
              </w:rPr>
              <w:t>、</w:t>
            </w:r>
          </w:p>
          <w:p w14:paraId="432E8E42" w14:textId="4435C1DC" w:rsidR="007A225C" w:rsidRPr="00BD5F4D" w:rsidRDefault="007A225C" w:rsidP="00491182">
            <w:pPr>
              <w:widowControl/>
              <w:spacing w:line="240" w:lineRule="exact"/>
              <w:ind w:left="160" w:hangingChars="100" w:hanging="160"/>
              <w:jc w:val="left"/>
              <w:rPr>
                <w:rFonts w:hAnsi="ＭＳ 明朝" w:cs="ＭＳ 明朝"/>
                <w:kern w:val="0"/>
                <w:sz w:val="16"/>
                <w:szCs w:val="16"/>
              </w:rPr>
            </w:pPr>
            <w:r w:rsidRPr="00BD5F4D">
              <w:rPr>
                <w:rFonts w:hAnsi="ＭＳ 明朝" w:cs="ＭＳ 明朝" w:hint="eastAsia"/>
                <w:kern w:val="0"/>
                <w:sz w:val="16"/>
                <w:szCs w:val="16"/>
              </w:rPr>
              <w:t xml:space="preserve">　　</w:t>
            </w:r>
            <w:r w:rsidRPr="00C7528B">
              <w:rPr>
                <w:rFonts w:hAnsi="ＭＳ 明朝" w:cs="ＭＳ 明朝" w:hint="eastAsia"/>
                <w:spacing w:val="4"/>
                <w:kern w:val="0"/>
                <w:sz w:val="16"/>
                <w:szCs w:val="16"/>
                <w:fitText w:val="6400" w:id="-1555385344"/>
              </w:rPr>
              <w:t>「適用期間」に応じた「利用者負担の割合」欄に記載された割合分の金額をお</w:t>
            </w:r>
            <w:r w:rsidR="00D06591" w:rsidRPr="00C7528B">
              <w:rPr>
                <w:rFonts w:hAnsi="ＭＳ 明朝" w:cs="ＭＳ 明朝" w:hint="eastAsia"/>
                <w:spacing w:val="4"/>
                <w:kern w:val="0"/>
                <w:sz w:val="16"/>
                <w:szCs w:val="16"/>
                <w:fitText w:val="6400" w:id="-1555385344"/>
              </w:rPr>
              <w:t>支払</w:t>
            </w:r>
            <w:r w:rsidR="00D06591" w:rsidRPr="00C7528B">
              <w:rPr>
                <w:rFonts w:hAnsi="ＭＳ 明朝" w:cs="ＭＳ 明朝" w:hint="eastAsia"/>
                <w:spacing w:val="12"/>
                <w:kern w:val="0"/>
                <w:sz w:val="16"/>
                <w:szCs w:val="16"/>
                <w:fitText w:val="6400" w:id="-1555385344"/>
              </w:rPr>
              <w:t>い</w:t>
            </w:r>
          </w:p>
          <w:p w14:paraId="6C144FEB" w14:textId="6AD45ABF" w:rsidR="007A225C" w:rsidRPr="00BD5F4D" w:rsidRDefault="007A225C" w:rsidP="00491182">
            <w:pPr>
              <w:widowControl/>
              <w:spacing w:line="240" w:lineRule="exact"/>
              <w:ind w:left="160" w:hangingChars="100" w:hanging="160"/>
              <w:jc w:val="left"/>
              <w:rPr>
                <w:rFonts w:hAnsi="ＭＳ 明朝" w:cs="ＭＳ 明朝"/>
                <w:kern w:val="0"/>
                <w:sz w:val="16"/>
                <w:szCs w:val="16"/>
              </w:rPr>
            </w:pPr>
            <w:r w:rsidRPr="00BD5F4D">
              <w:rPr>
                <w:rFonts w:hAnsi="Century" w:hint="eastAsia"/>
                <w:kern w:val="0"/>
                <w:sz w:val="16"/>
                <w:szCs w:val="16"/>
              </w:rPr>
              <w:t xml:space="preserve">　　</w:t>
            </w:r>
            <w:r w:rsidRPr="00C7528B">
              <w:rPr>
                <w:rFonts w:hAnsi="Century" w:hint="eastAsia"/>
                <w:spacing w:val="2"/>
                <w:kern w:val="0"/>
                <w:sz w:val="16"/>
                <w:szCs w:val="16"/>
                <w:fitText w:val="6400" w:id="-1555385596"/>
              </w:rPr>
              <w:t>いただきます。（居宅介護支援サービス及び介護予防支援サービスの利用支払額</w:t>
            </w:r>
            <w:r w:rsidR="00D06591" w:rsidRPr="00C7528B">
              <w:rPr>
                <w:rFonts w:hAnsi="Century" w:hint="eastAsia"/>
                <w:spacing w:val="2"/>
                <w:kern w:val="0"/>
                <w:sz w:val="16"/>
                <w:szCs w:val="16"/>
                <w:fitText w:val="6400" w:id="-1555385596"/>
              </w:rPr>
              <w:t>はあ</w:t>
            </w:r>
            <w:r w:rsidR="00D06591" w:rsidRPr="00C7528B">
              <w:rPr>
                <w:rFonts w:hAnsi="Century" w:hint="eastAsia"/>
                <w:spacing w:val="3"/>
                <w:kern w:val="0"/>
                <w:sz w:val="16"/>
                <w:szCs w:val="16"/>
                <w:fitText w:val="6400" w:id="-1555385596"/>
              </w:rPr>
              <w:t>り</w:t>
            </w:r>
          </w:p>
          <w:p w14:paraId="624AD152" w14:textId="2FAECA89"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ません。）</w:t>
            </w:r>
          </w:p>
          <w:p w14:paraId="6B4D26CE" w14:textId="55E5BB99"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三　</w:t>
            </w:r>
            <w:r w:rsidRPr="00C7528B">
              <w:rPr>
                <w:rFonts w:hAnsi="Century" w:hint="eastAsia"/>
                <w:spacing w:val="4"/>
                <w:kern w:val="0"/>
                <w:sz w:val="16"/>
                <w:szCs w:val="16"/>
                <w:fitText w:val="6240" w:id="-1555385597"/>
              </w:rPr>
              <w:t>被保険者の資格がなくなったとき又はこの証の適用期間の終了年月日に至ったと</w:t>
            </w:r>
            <w:r w:rsidR="00D06591" w:rsidRPr="00C7528B">
              <w:rPr>
                <w:rFonts w:hAnsi="Century" w:hint="eastAsia"/>
                <w:spacing w:val="16"/>
                <w:kern w:val="0"/>
                <w:sz w:val="16"/>
                <w:szCs w:val="16"/>
                <w:fitText w:val="6240" w:id="-1555385597"/>
              </w:rPr>
              <w:t>き</w:t>
            </w:r>
          </w:p>
          <w:p w14:paraId="09D69BE2" w14:textId="311835F0"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w:t>
            </w:r>
            <w:r w:rsidRPr="00C7528B">
              <w:rPr>
                <w:rFonts w:hAnsi="Century" w:hint="eastAsia"/>
                <w:spacing w:val="4"/>
                <w:kern w:val="0"/>
                <w:sz w:val="16"/>
                <w:szCs w:val="16"/>
                <w:fitText w:val="6400" w:id="-1555385599"/>
              </w:rPr>
              <w:t>には、直ちに、この証を市町村に返してください。また、転出の届出をする際に</w:t>
            </w:r>
            <w:r w:rsidR="00D06591" w:rsidRPr="00C7528B">
              <w:rPr>
                <w:rFonts w:hAnsi="Century" w:hint="eastAsia"/>
                <w:spacing w:val="4"/>
                <w:kern w:val="0"/>
                <w:sz w:val="16"/>
                <w:szCs w:val="16"/>
                <w:fitText w:val="6400" w:id="-1555385599"/>
              </w:rPr>
              <w:t>は</w:t>
            </w:r>
            <w:r w:rsidR="00D06591" w:rsidRPr="00C7528B">
              <w:rPr>
                <w:rFonts w:hAnsi="Century" w:hint="eastAsia"/>
                <w:spacing w:val="12"/>
                <w:kern w:val="0"/>
                <w:sz w:val="16"/>
                <w:szCs w:val="16"/>
                <w:fitText w:val="6400" w:id="-1555385599"/>
              </w:rPr>
              <w:t>、</w:t>
            </w:r>
          </w:p>
          <w:p w14:paraId="0926E813" w14:textId="2FAD96D4"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この証を添えてください。</w:t>
            </w:r>
          </w:p>
          <w:p w14:paraId="34A1D282" w14:textId="77777777"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四　</w:t>
            </w:r>
            <w:r w:rsidRPr="00C7528B">
              <w:rPr>
                <w:rFonts w:hAnsi="Century" w:hint="eastAsia"/>
                <w:spacing w:val="4"/>
                <w:kern w:val="0"/>
                <w:sz w:val="16"/>
                <w:szCs w:val="16"/>
                <w:fitText w:val="6240" w:id="-1555385854"/>
              </w:rPr>
              <w:t>この証の表面の記載事項に変更があったときは、十四日以内に、この証を添えて</w:t>
            </w:r>
            <w:r w:rsidRPr="00C7528B">
              <w:rPr>
                <w:rFonts w:hAnsi="Century" w:hint="eastAsia"/>
                <w:spacing w:val="16"/>
                <w:kern w:val="0"/>
                <w:sz w:val="16"/>
                <w:szCs w:val="16"/>
                <w:fitText w:val="6240" w:id="-1555385854"/>
              </w:rPr>
              <w:t>、</w:t>
            </w:r>
          </w:p>
          <w:p w14:paraId="3F158225" w14:textId="77777777"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市町村にその旨を届け出てください。</w:t>
            </w:r>
          </w:p>
          <w:p w14:paraId="372E92C5" w14:textId="77777777" w:rsidR="007A225C" w:rsidRPr="00BD5F4D" w:rsidRDefault="007A225C" w:rsidP="00491182">
            <w:pPr>
              <w:spacing w:line="240" w:lineRule="exact"/>
              <w:ind w:left="160" w:hangingChars="100" w:hanging="160"/>
              <w:jc w:val="left"/>
              <w:rPr>
                <w:rFonts w:hAnsi="ＭＳ 明朝" w:cs="ＭＳ 明朝"/>
                <w:kern w:val="0"/>
                <w:sz w:val="16"/>
                <w:szCs w:val="16"/>
              </w:rPr>
            </w:pPr>
            <w:r w:rsidRPr="00BD5F4D">
              <w:rPr>
                <w:rFonts w:hAnsi="Century" w:hint="eastAsia"/>
                <w:kern w:val="0"/>
                <w:sz w:val="16"/>
                <w:szCs w:val="16"/>
              </w:rPr>
              <w:t xml:space="preserve">　五　不正にこの証を使用した者は、刑法により詐欺罪として懲役の処分を受けます。</w:t>
            </w:r>
          </w:p>
          <w:p w14:paraId="10C1546E" w14:textId="553EA979" w:rsidR="007A225C" w:rsidRPr="00BD5F4D" w:rsidRDefault="007A225C" w:rsidP="00491182">
            <w:pPr>
              <w:spacing w:line="240" w:lineRule="exact"/>
              <w:ind w:left="160" w:hangingChars="100" w:hanging="160"/>
              <w:jc w:val="left"/>
              <w:rPr>
                <w:rFonts w:hAnsi="Century"/>
                <w:kern w:val="0"/>
                <w:sz w:val="16"/>
                <w:szCs w:val="16"/>
              </w:rPr>
            </w:pPr>
            <w:r w:rsidRPr="00BD5F4D">
              <w:rPr>
                <w:rFonts w:hAnsi="ＭＳ 明朝" w:cs="ＭＳ 明朝" w:hint="eastAsia"/>
                <w:kern w:val="0"/>
                <w:sz w:val="16"/>
                <w:szCs w:val="16"/>
              </w:rPr>
              <w:t xml:space="preserve">　六　</w:t>
            </w:r>
            <w:r w:rsidRPr="00C7528B">
              <w:rPr>
                <w:rFonts w:hAnsi="Century" w:hint="eastAsia"/>
                <w:spacing w:val="2"/>
                <w:kern w:val="0"/>
                <w:sz w:val="16"/>
                <w:szCs w:val="16"/>
                <w:fitText w:val="6240" w:id="-1555385855"/>
              </w:rPr>
              <w:t>利用時支払額を三割（「利用者負担の割合」欄に記載された割合が三割である場合</w:t>
            </w:r>
            <w:r w:rsidR="00D06591" w:rsidRPr="00C7528B">
              <w:rPr>
                <w:rFonts w:hAnsi="Century" w:hint="eastAsia"/>
                <w:spacing w:val="5"/>
                <w:kern w:val="0"/>
                <w:sz w:val="16"/>
                <w:szCs w:val="16"/>
                <w:fitText w:val="6240" w:id="-1555385855"/>
              </w:rPr>
              <w:t>は</w:t>
            </w:r>
          </w:p>
          <w:p w14:paraId="63D0B0AA" w14:textId="01664B63" w:rsidR="007A225C" w:rsidRPr="00BD5F4D" w:rsidRDefault="007A225C" w:rsidP="00491182">
            <w:pPr>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w:t>
            </w:r>
            <w:r w:rsidRPr="00C7528B">
              <w:rPr>
                <w:rFonts w:hAnsi="Century" w:hint="eastAsia"/>
                <w:kern w:val="0"/>
                <w:sz w:val="16"/>
                <w:szCs w:val="16"/>
                <w:fitText w:val="6400" w:id="-1555385856"/>
              </w:rPr>
              <w:t>四割）とする措置（給付額減額）を受けている場合は、この証に記載された利用者</w:t>
            </w:r>
            <w:r w:rsidR="00D06591" w:rsidRPr="00C7528B">
              <w:rPr>
                <w:rFonts w:hAnsi="Century" w:hint="eastAsia"/>
                <w:kern w:val="0"/>
                <w:sz w:val="16"/>
                <w:szCs w:val="16"/>
                <w:fitText w:val="6400" w:id="-1555385856"/>
              </w:rPr>
              <w:t>負担の</w:t>
            </w:r>
          </w:p>
          <w:p w14:paraId="58164625" w14:textId="11E83C3E" w:rsidR="007A225C" w:rsidRPr="00BD5F4D" w:rsidRDefault="007A225C" w:rsidP="00491182">
            <w:pPr>
              <w:spacing w:line="240" w:lineRule="exact"/>
              <w:ind w:left="160" w:hangingChars="100" w:hanging="160"/>
              <w:jc w:val="left"/>
              <w:rPr>
                <w:rFonts w:hAnsi="Century"/>
                <w:sz w:val="16"/>
                <w:szCs w:val="16"/>
              </w:rPr>
            </w:pPr>
            <w:r w:rsidRPr="00BD5F4D">
              <w:rPr>
                <w:rFonts w:hAnsi="Century" w:hint="eastAsia"/>
                <w:kern w:val="0"/>
                <w:sz w:val="16"/>
                <w:szCs w:val="16"/>
              </w:rPr>
              <w:t xml:space="preserve">　　割合よりも、当該措置が優先されます。</w:t>
            </w:r>
          </w:p>
        </w:tc>
      </w:tr>
      <w:tr w:rsidR="007A225C" w14:paraId="46A9BC7B" w14:textId="77777777" w:rsidTr="00B05594">
        <w:trPr>
          <w:cantSplit/>
          <w:trHeight w:val="377"/>
        </w:trPr>
        <w:tc>
          <w:tcPr>
            <w:tcW w:w="5159" w:type="dxa"/>
            <w:vMerge/>
          </w:tcPr>
          <w:p w14:paraId="00B8A54A" w14:textId="77777777" w:rsidR="007A225C" w:rsidRDefault="007A225C" w:rsidP="007A225C">
            <w:pPr>
              <w:wordWrap w:val="0"/>
              <w:overflowPunct w:val="0"/>
              <w:autoSpaceDE w:val="0"/>
              <w:autoSpaceDN w:val="0"/>
              <w:jc w:val="center"/>
              <w:rPr>
                <w:rFonts w:hAnsi="Century"/>
              </w:rPr>
            </w:pPr>
          </w:p>
        </w:tc>
      </w:tr>
      <w:tr w:rsidR="007A225C" w14:paraId="2C2FD3EF" w14:textId="77777777" w:rsidTr="00B05594">
        <w:trPr>
          <w:cantSplit/>
          <w:trHeight w:val="360"/>
        </w:trPr>
        <w:tc>
          <w:tcPr>
            <w:tcW w:w="5159" w:type="dxa"/>
            <w:vMerge/>
          </w:tcPr>
          <w:p w14:paraId="78B0A827" w14:textId="77777777" w:rsidR="007A225C" w:rsidRDefault="007A225C" w:rsidP="007A225C">
            <w:pPr>
              <w:wordWrap w:val="0"/>
              <w:overflowPunct w:val="0"/>
              <w:autoSpaceDE w:val="0"/>
              <w:autoSpaceDN w:val="0"/>
              <w:jc w:val="center"/>
              <w:rPr>
                <w:rFonts w:hAnsi="Century"/>
              </w:rPr>
            </w:pPr>
          </w:p>
        </w:tc>
      </w:tr>
      <w:tr w:rsidR="007A225C" w14:paraId="204D107D" w14:textId="77777777" w:rsidTr="00B05594">
        <w:trPr>
          <w:cantSplit/>
          <w:trHeight w:val="411"/>
        </w:trPr>
        <w:tc>
          <w:tcPr>
            <w:tcW w:w="5159" w:type="dxa"/>
            <w:vMerge/>
          </w:tcPr>
          <w:p w14:paraId="41E243BA" w14:textId="77777777" w:rsidR="007A225C" w:rsidRDefault="007A225C" w:rsidP="007A225C">
            <w:pPr>
              <w:wordWrap w:val="0"/>
              <w:overflowPunct w:val="0"/>
              <w:autoSpaceDE w:val="0"/>
              <w:autoSpaceDN w:val="0"/>
              <w:jc w:val="center"/>
              <w:rPr>
                <w:rFonts w:hAnsi="Century"/>
              </w:rPr>
            </w:pPr>
          </w:p>
        </w:tc>
      </w:tr>
      <w:tr w:rsidR="007A225C" w14:paraId="51115E35" w14:textId="77777777" w:rsidTr="00B05594">
        <w:trPr>
          <w:cantSplit/>
          <w:trHeight w:val="927"/>
        </w:trPr>
        <w:tc>
          <w:tcPr>
            <w:tcW w:w="5159" w:type="dxa"/>
            <w:vMerge/>
          </w:tcPr>
          <w:p w14:paraId="477E3DB0" w14:textId="77777777" w:rsidR="007A225C" w:rsidRDefault="007A225C" w:rsidP="007A225C">
            <w:pPr>
              <w:wordWrap w:val="0"/>
              <w:overflowPunct w:val="0"/>
              <w:autoSpaceDE w:val="0"/>
              <w:autoSpaceDN w:val="0"/>
              <w:jc w:val="center"/>
              <w:rPr>
                <w:rFonts w:hAnsi="Century"/>
              </w:rPr>
            </w:pPr>
          </w:p>
        </w:tc>
      </w:tr>
      <w:tr w:rsidR="007A225C" w14:paraId="2119CACB" w14:textId="77777777" w:rsidTr="00B05594">
        <w:trPr>
          <w:cantSplit/>
          <w:trHeight w:val="308"/>
        </w:trPr>
        <w:tc>
          <w:tcPr>
            <w:tcW w:w="5159" w:type="dxa"/>
            <w:vMerge/>
          </w:tcPr>
          <w:p w14:paraId="2257E5DB" w14:textId="77777777" w:rsidR="007A225C" w:rsidRDefault="007A225C" w:rsidP="007A225C">
            <w:pPr>
              <w:wordWrap w:val="0"/>
              <w:overflowPunct w:val="0"/>
              <w:autoSpaceDE w:val="0"/>
              <w:autoSpaceDN w:val="0"/>
              <w:jc w:val="center"/>
              <w:rPr>
                <w:rFonts w:hAnsi="Century"/>
              </w:rPr>
            </w:pPr>
          </w:p>
        </w:tc>
      </w:tr>
      <w:tr w:rsidR="007A225C" w14:paraId="1E50B2A8" w14:textId="77777777" w:rsidTr="00B05594">
        <w:trPr>
          <w:cantSplit/>
          <w:trHeight w:val="617"/>
        </w:trPr>
        <w:tc>
          <w:tcPr>
            <w:tcW w:w="5159" w:type="dxa"/>
            <w:vMerge/>
          </w:tcPr>
          <w:p w14:paraId="7585851D" w14:textId="77777777" w:rsidR="007A225C" w:rsidRDefault="007A225C" w:rsidP="007A225C">
            <w:pPr>
              <w:wordWrap w:val="0"/>
              <w:overflowPunct w:val="0"/>
              <w:autoSpaceDE w:val="0"/>
              <w:autoSpaceDN w:val="0"/>
              <w:jc w:val="center"/>
              <w:rPr>
                <w:rFonts w:hAnsi="Century"/>
              </w:rPr>
            </w:pPr>
          </w:p>
        </w:tc>
      </w:tr>
      <w:tr w:rsidR="007A225C" w14:paraId="483E5400" w14:textId="77777777" w:rsidTr="00B05594">
        <w:trPr>
          <w:cantSplit/>
          <w:trHeight w:val="515"/>
        </w:trPr>
        <w:tc>
          <w:tcPr>
            <w:tcW w:w="5159" w:type="dxa"/>
            <w:vMerge/>
          </w:tcPr>
          <w:p w14:paraId="18E29A18" w14:textId="77777777" w:rsidR="007A225C" w:rsidRDefault="007A225C" w:rsidP="007A225C">
            <w:pPr>
              <w:wordWrap w:val="0"/>
              <w:overflowPunct w:val="0"/>
              <w:autoSpaceDE w:val="0"/>
              <w:autoSpaceDN w:val="0"/>
              <w:jc w:val="center"/>
              <w:rPr>
                <w:rFonts w:hAnsi="Century"/>
              </w:rPr>
            </w:pPr>
          </w:p>
        </w:tc>
      </w:tr>
      <w:tr w:rsidR="007A225C" w14:paraId="3DF6AA51" w14:textId="77777777" w:rsidTr="00B05594">
        <w:trPr>
          <w:cantSplit/>
          <w:trHeight w:val="360"/>
        </w:trPr>
        <w:tc>
          <w:tcPr>
            <w:tcW w:w="5159" w:type="dxa"/>
            <w:vMerge/>
          </w:tcPr>
          <w:p w14:paraId="1A295034" w14:textId="77777777" w:rsidR="007A225C" w:rsidRDefault="007A225C" w:rsidP="007A225C">
            <w:pPr>
              <w:wordWrap w:val="0"/>
              <w:overflowPunct w:val="0"/>
              <w:autoSpaceDE w:val="0"/>
              <w:autoSpaceDN w:val="0"/>
              <w:jc w:val="center"/>
              <w:rPr>
                <w:rFonts w:hAnsi="Century"/>
              </w:rPr>
            </w:pPr>
          </w:p>
        </w:tc>
      </w:tr>
      <w:tr w:rsidR="007A225C" w14:paraId="3E4003E5" w14:textId="77777777" w:rsidTr="00B05594">
        <w:trPr>
          <w:cantSplit/>
          <w:trHeight w:val="720"/>
        </w:trPr>
        <w:tc>
          <w:tcPr>
            <w:tcW w:w="5159" w:type="dxa"/>
            <w:vMerge/>
          </w:tcPr>
          <w:p w14:paraId="3AF0AD95" w14:textId="77777777" w:rsidR="007A225C" w:rsidRDefault="007A225C" w:rsidP="007A225C">
            <w:pPr>
              <w:wordWrap w:val="0"/>
              <w:overflowPunct w:val="0"/>
              <w:autoSpaceDE w:val="0"/>
              <w:autoSpaceDN w:val="0"/>
              <w:jc w:val="center"/>
              <w:rPr>
                <w:rFonts w:hAnsi="Century"/>
              </w:rPr>
            </w:pPr>
          </w:p>
        </w:tc>
      </w:tr>
      <w:tr w:rsidR="007A225C" w14:paraId="5D002813" w14:textId="77777777" w:rsidTr="00B05594">
        <w:trPr>
          <w:cantSplit/>
          <w:trHeight w:val="720"/>
        </w:trPr>
        <w:tc>
          <w:tcPr>
            <w:tcW w:w="5159" w:type="dxa"/>
            <w:vMerge/>
          </w:tcPr>
          <w:p w14:paraId="38E24F12" w14:textId="77777777" w:rsidR="007A225C" w:rsidRDefault="007A225C" w:rsidP="007A225C">
            <w:pPr>
              <w:wordWrap w:val="0"/>
              <w:overflowPunct w:val="0"/>
              <w:autoSpaceDE w:val="0"/>
              <w:autoSpaceDN w:val="0"/>
              <w:jc w:val="center"/>
              <w:rPr>
                <w:rFonts w:hAnsi="Century"/>
              </w:rPr>
            </w:pPr>
          </w:p>
        </w:tc>
      </w:tr>
      <w:tr w:rsidR="007A225C" w14:paraId="40A5490A" w14:textId="77777777" w:rsidTr="00B05594">
        <w:trPr>
          <w:cantSplit/>
          <w:trHeight w:hRule="exact" w:val="204"/>
        </w:trPr>
        <w:tc>
          <w:tcPr>
            <w:tcW w:w="5159" w:type="dxa"/>
            <w:vMerge/>
          </w:tcPr>
          <w:p w14:paraId="6A0E4621" w14:textId="77777777" w:rsidR="007A225C" w:rsidRDefault="007A225C" w:rsidP="007A225C">
            <w:pPr>
              <w:wordWrap w:val="0"/>
              <w:overflowPunct w:val="0"/>
              <w:autoSpaceDE w:val="0"/>
              <w:autoSpaceDN w:val="0"/>
              <w:jc w:val="center"/>
              <w:rPr>
                <w:rFonts w:hAnsi="Century"/>
              </w:rPr>
            </w:pPr>
          </w:p>
        </w:tc>
      </w:tr>
      <w:tr w:rsidR="007A225C" w14:paraId="4E427022" w14:textId="77777777" w:rsidTr="00B05594">
        <w:trPr>
          <w:cantSplit/>
          <w:trHeight w:val="515"/>
        </w:trPr>
        <w:tc>
          <w:tcPr>
            <w:tcW w:w="5159" w:type="dxa"/>
            <w:vMerge/>
          </w:tcPr>
          <w:p w14:paraId="1FEFD170" w14:textId="77777777" w:rsidR="007A225C" w:rsidRDefault="007A225C" w:rsidP="007A225C">
            <w:pPr>
              <w:wordWrap w:val="0"/>
              <w:overflowPunct w:val="0"/>
              <w:autoSpaceDE w:val="0"/>
              <w:autoSpaceDN w:val="0"/>
              <w:jc w:val="center"/>
              <w:rPr>
                <w:rFonts w:hAnsi="Century"/>
              </w:rPr>
            </w:pPr>
          </w:p>
        </w:tc>
      </w:tr>
      <w:tr w:rsidR="007A225C" w14:paraId="278798AF" w14:textId="77777777" w:rsidTr="00B05594">
        <w:trPr>
          <w:cantSplit/>
          <w:trHeight w:val="720"/>
        </w:trPr>
        <w:tc>
          <w:tcPr>
            <w:tcW w:w="5159" w:type="dxa"/>
            <w:vMerge/>
          </w:tcPr>
          <w:p w14:paraId="65D495E6" w14:textId="77777777" w:rsidR="007A225C" w:rsidRDefault="007A225C" w:rsidP="007A225C">
            <w:pPr>
              <w:wordWrap w:val="0"/>
              <w:overflowPunct w:val="0"/>
              <w:autoSpaceDE w:val="0"/>
              <w:autoSpaceDN w:val="0"/>
              <w:jc w:val="center"/>
              <w:rPr>
                <w:rFonts w:hAnsi="Century"/>
              </w:rPr>
            </w:pPr>
          </w:p>
        </w:tc>
      </w:tr>
    </w:tbl>
    <w:p w14:paraId="67FAFDEA" w14:textId="4E101266" w:rsidR="00675402" w:rsidRDefault="00675402">
      <w:pPr>
        <w:wordWrap w:val="0"/>
        <w:overflowPunct w:val="0"/>
        <w:autoSpaceDE w:val="0"/>
        <w:autoSpaceDN w:val="0"/>
        <w:rPr>
          <w:rFonts w:hAnsi="Century"/>
        </w:rPr>
      </w:pPr>
    </w:p>
    <w:p w14:paraId="4EB78025" w14:textId="04D18CA9" w:rsidR="00675402" w:rsidRDefault="001940C1">
      <w:pPr>
        <w:wordWrap w:val="0"/>
        <w:overflowPunct w:val="0"/>
        <w:autoSpaceDE w:val="0"/>
        <w:autoSpaceDN w:val="0"/>
        <w:rPr>
          <w:rFonts w:hAnsi="Century"/>
        </w:rPr>
      </w:pPr>
      <w:r>
        <w:rPr>
          <w:rFonts w:hAnsi="ＭＳ 明朝"/>
          <w:noProof/>
          <w:sz w:val="18"/>
          <w:szCs w:val="16"/>
        </w:rPr>
        <mc:AlternateContent>
          <mc:Choice Requires="wps">
            <w:drawing>
              <wp:anchor distT="0" distB="0" distL="114300" distR="114300" simplePos="0" relativeHeight="251681792" behindDoc="0" locked="0" layoutInCell="1" allowOverlap="1" wp14:anchorId="73D25336" wp14:editId="4FF2B133">
                <wp:simplePos x="0" y="0"/>
                <wp:positionH relativeFrom="column">
                  <wp:posOffset>3175</wp:posOffset>
                </wp:positionH>
                <wp:positionV relativeFrom="paragraph">
                  <wp:posOffset>59055</wp:posOffset>
                </wp:positionV>
                <wp:extent cx="539115" cy="4582800"/>
                <wp:effectExtent l="0" t="0" r="13335" b="2730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115" cy="4582800"/>
                        </a:xfrm>
                        <a:prstGeom prst="rect">
                          <a:avLst/>
                        </a:prstGeom>
                        <a:solidFill>
                          <a:srgbClr val="92D050">
                            <a:alpha val="80000"/>
                          </a:srgbClr>
                        </a:solidFill>
                        <a:ln w="6350">
                          <a:solidFill>
                            <a:srgbClr val="92D050"/>
                          </a:solidFill>
                          <a:miter lim="800000"/>
                          <a:headEnd/>
                          <a:tailEnd/>
                        </a:ln>
                        <a:effectLst/>
                      </wps:spPr>
                      <wps:txbx>
                        <w:txbxContent>
                          <w:p w14:paraId="71F17AE8" w14:textId="77777777" w:rsidR="00D13B8A" w:rsidRPr="00BB2F6A" w:rsidRDefault="00D13B8A" w:rsidP="00D13B8A">
                            <w:pPr>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固定文言１＋編集１</w:t>
                            </w:r>
                          </w:p>
                        </w:txbxContent>
                      </wps:txbx>
                      <wps:bodyPr rot="0" vert="eaVert"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3D25336" id="正方形/長方形 6" o:spid="_x0000_s1032" style="position:absolute;left:0;text-align:left;margin-left:.25pt;margin-top:4.65pt;width:42.45pt;height:360.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" fillcolor="#92d050" strokecolor="#92d050" strokeweight=".5pt">
                <v:fill opacity="52428f"/>
                <v:textbox style="layout-flow:vertical-ideographic">
                  <w:txbxContent>
                    <w:p w14:paraId="71F17AE8" w14:textId="77777777" w:rsidR="00D13B8A" w:rsidRPr="00BB2F6A" w:rsidRDefault="00D13B8A" w:rsidP="00D13B8A">
                      <w:pPr>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固定文言１＋編集１</w:t>
                      </w:r>
                    </w:p>
                  </w:txbxContent>
                </v:textbox>
              </v:rect>
            </w:pict>
          </mc:Fallback>
        </mc:AlternateContent>
      </w:r>
      <w:r w:rsidR="000942E2">
        <w:rPr>
          <w:rFonts w:hAnsi="ＭＳ 明朝"/>
          <w:noProof/>
          <w:sz w:val="18"/>
          <w:szCs w:val="16"/>
        </w:rPr>
        <mc:AlternateContent>
          <mc:Choice Requires="wps">
            <w:drawing>
              <wp:anchor distT="0" distB="0" distL="114300" distR="114300" simplePos="0" relativeHeight="251677696" behindDoc="0" locked="0" layoutInCell="1" allowOverlap="1" wp14:anchorId="6A6EB806" wp14:editId="760DD06F">
                <wp:simplePos x="0" y="0"/>
                <wp:positionH relativeFrom="column">
                  <wp:posOffset>3367405</wp:posOffset>
                </wp:positionH>
                <wp:positionV relativeFrom="paragraph">
                  <wp:posOffset>19050</wp:posOffset>
                </wp:positionV>
                <wp:extent cx="6407150" cy="4638675"/>
                <wp:effectExtent l="0" t="0" r="12700" b="28575"/>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7150" cy="4638675"/>
                        </a:xfrm>
                        <a:prstGeom prst="rect">
                          <a:avLst/>
                        </a:prstGeom>
                        <a:solidFill>
                          <a:srgbClr val="92D050">
                            <a:alpha val="80000"/>
                          </a:srgbClr>
                        </a:solidFill>
                        <a:ln w="6350">
                          <a:solidFill>
                            <a:srgbClr val="92D050"/>
                          </a:solidFill>
                          <a:miter lim="800000"/>
                          <a:headEnd/>
                          <a:tailEnd/>
                        </a:ln>
                        <a:effectLst/>
                      </wps:spPr>
                      <wps:txbx>
                        <w:txbxContent>
                          <w:p w14:paraId="340C3319" w14:textId="77777777" w:rsidR="00977547" w:rsidRDefault="00977547" w:rsidP="007A225C">
                            <w:pPr>
                              <w:jc w:val="center"/>
                              <w:rPr>
                                <w:rFonts w:ascii="ＭＳ ゴシック" w:eastAsia="ＭＳ ゴシック" w:hAnsi="ＭＳ ゴシック"/>
                                <w:b/>
                                <w:bCs/>
                                <w:color w:val="FFFFFF" w:themeColor="background1"/>
                                <w:sz w:val="24"/>
                                <w:szCs w:val="24"/>
                              </w:rPr>
                            </w:pPr>
                          </w:p>
                          <w:p w14:paraId="53A92AE8" w14:textId="77777777" w:rsidR="00977547" w:rsidRDefault="00977547" w:rsidP="007A225C">
                            <w:pPr>
                              <w:jc w:val="center"/>
                              <w:rPr>
                                <w:rFonts w:ascii="ＭＳ ゴシック" w:eastAsia="ＭＳ ゴシック" w:hAnsi="ＭＳ ゴシック"/>
                                <w:b/>
                                <w:bCs/>
                                <w:color w:val="FFFFFF" w:themeColor="background1"/>
                                <w:sz w:val="24"/>
                                <w:szCs w:val="24"/>
                              </w:rPr>
                            </w:pPr>
                          </w:p>
                          <w:p w14:paraId="754166F8" w14:textId="77777777" w:rsidR="00977547" w:rsidRDefault="00977547" w:rsidP="007A225C">
                            <w:pPr>
                              <w:jc w:val="center"/>
                              <w:rPr>
                                <w:rFonts w:ascii="ＭＳ ゴシック" w:eastAsia="ＭＳ ゴシック" w:hAnsi="ＭＳ ゴシック"/>
                                <w:b/>
                                <w:bCs/>
                                <w:color w:val="FFFFFF" w:themeColor="background1"/>
                                <w:sz w:val="24"/>
                                <w:szCs w:val="24"/>
                              </w:rPr>
                            </w:pPr>
                          </w:p>
                          <w:p w14:paraId="79E3B778" w14:textId="1BDFD6D5" w:rsidR="007A225C" w:rsidRPr="00977547" w:rsidRDefault="007A225C" w:rsidP="007A225C">
                            <w:pPr>
                              <w:jc w:val="center"/>
                              <w:rPr>
                                <w:rFonts w:ascii="ＭＳ ゴシック" w:eastAsia="ＭＳ ゴシック" w:hAnsi="ＭＳ ゴシック"/>
                                <w:sz w:val="24"/>
                                <w:szCs w:val="24"/>
                              </w:rPr>
                            </w:pPr>
                            <w:r w:rsidRPr="00977547">
                              <w:rPr>
                                <w:rFonts w:ascii="ＭＳ ゴシック" w:eastAsia="ＭＳ ゴシック" w:hAnsi="ＭＳ ゴシック" w:hint="eastAsia"/>
                                <w:b/>
                                <w:bCs/>
                                <w:color w:val="FFFFFF" w:themeColor="background1"/>
                                <w:sz w:val="24"/>
                                <w:szCs w:val="24"/>
                              </w:rPr>
                              <w:t>自由記載</w:t>
                            </w:r>
                            <w:r w:rsidR="00977547" w:rsidRPr="00977547">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A6EB806" id="正方形/長方形 7" o:spid="_x0000_s1033" style="position:absolute;left:0;text-align:left;margin-left:265.15pt;margin-top:1.5pt;width:504.5pt;height:36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" fillcolor="#92d050" strokecolor="#92d050" strokeweight=".5pt">
                <v:fill opacity="52428f"/>
                <v:textbox>
                  <w:txbxContent>
                    <w:p w14:paraId="340C3319" w14:textId="77777777" w:rsidR="00977547" w:rsidRDefault="00977547" w:rsidP="007A225C">
                      <w:pPr>
                        <w:jc w:val="center"/>
                        <w:rPr>
                          <w:rFonts w:ascii="ＭＳ ゴシック" w:eastAsia="ＭＳ ゴシック" w:hAnsi="ＭＳ ゴシック"/>
                          <w:b/>
                          <w:bCs/>
                          <w:color w:val="FFFFFF" w:themeColor="background1"/>
                          <w:sz w:val="24"/>
                          <w:szCs w:val="24"/>
                        </w:rPr>
                      </w:pPr>
                    </w:p>
                    <w:p w14:paraId="53A92AE8" w14:textId="77777777" w:rsidR="00977547" w:rsidRDefault="00977547" w:rsidP="007A225C">
                      <w:pPr>
                        <w:jc w:val="center"/>
                        <w:rPr>
                          <w:rFonts w:ascii="ＭＳ ゴシック" w:eastAsia="ＭＳ ゴシック" w:hAnsi="ＭＳ ゴシック"/>
                          <w:b/>
                          <w:bCs/>
                          <w:color w:val="FFFFFF" w:themeColor="background1"/>
                          <w:sz w:val="24"/>
                          <w:szCs w:val="24"/>
                        </w:rPr>
                      </w:pPr>
                    </w:p>
                    <w:p w14:paraId="754166F8" w14:textId="77777777" w:rsidR="00977547" w:rsidRDefault="00977547" w:rsidP="007A225C">
                      <w:pPr>
                        <w:jc w:val="center"/>
                        <w:rPr>
                          <w:rFonts w:ascii="ＭＳ ゴシック" w:eastAsia="ＭＳ ゴシック" w:hAnsi="ＭＳ ゴシック"/>
                          <w:b/>
                          <w:bCs/>
                          <w:color w:val="FFFFFF" w:themeColor="background1"/>
                          <w:sz w:val="24"/>
                          <w:szCs w:val="24"/>
                        </w:rPr>
                      </w:pPr>
                    </w:p>
                    <w:p w14:paraId="79E3B778" w14:textId="1BDFD6D5" w:rsidR="007A225C" w:rsidRPr="00977547" w:rsidRDefault="007A225C" w:rsidP="007A225C">
                      <w:pPr>
                        <w:jc w:val="center"/>
                        <w:rPr>
                          <w:rFonts w:ascii="ＭＳ ゴシック" w:eastAsia="ＭＳ ゴシック" w:hAnsi="ＭＳ ゴシック"/>
                          <w:sz w:val="24"/>
                          <w:szCs w:val="24"/>
                        </w:rPr>
                      </w:pPr>
                      <w:r w:rsidRPr="00977547">
                        <w:rPr>
                          <w:rFonts w:ascii="ＭＳ ゴシック" w:eastAsia="ＭＳ ゴシック" w:hAnsi="ＭＳ ゴシック" w:hint="eastAsia"/>
                          <w:b/>
                          <w:bCs/>
                          <w:color w:val="FFFFFF" w:themeColor="background1"/>
                          <w:sz w:val="24"/>
                          <w:szCs w:val="24"/>
                        </w:rPr>
                        <w:t>自由記載</w:t>
                      </w:r>
                      <w:r w:rsidR="00977547" w:rsidRPr="00977547">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76D004DD" w14:textId="75A048DC" w:rsidR="00675402" w:rsidRDefault="00675402">
      <w:pPr>
        <w:wordWrap w:val="0"/>
        <w:overflowPunct w:val="0"/>
        <w:autoSpaceDE w:val="0"/>
        <w:autoSpaceDN w:val="0"/>
        <w:rPr>
          <w:rFonts w:hAnsi="Century"/>
        </w:rPr>
      </w:pPr>
    </w:p>
    <w:p w14:paraId="2A70A49C" w14:textId="26257A91" w:rsidR="00675402" w:rsidRDefault="00675402">
      <w:pPr>
        <w:wordWrap w:val="0"/>
        <w:overflowPunct w:val="0"/>
        <w:autoSpaceDE w:val="0"/>
        <w:autoSpaceDN w:val="0"/>
        <w:rPr>
          <w:rFonts w:hAnsi="Century"/>
        </w:rPr>
      </w:pPr>
    </w:p>
    <w:p w14:paraId="2BA194D9" w14:textId="757AFF98" w:rsidR="00675402" w:rsidRDefault="00675402">
      <w:pPr>
        <w:wordWrap w:val="0"/>
        <w:overflowPunct w:val="0"/>
        <w:autoSpaceDE w:val="0"/>
        <w:autoSpaceDN w:val="0"/>
        <w:rPr>
          <w:rFonts w:hAnsi="Century"/>
        </w:rPr>
      </w:pPr>
    </w:p>
    <w:p w14:paraId="2A0E07D4" w14:textId="27A1AD6E" w:rsidR="00675402" w:rsidRDefault="00675402">
      <w:pPr>
        <w:wordWrap w:val="0"/>
        <w:overflowPunct w:val="0"/>
        <w:autoSpaceDE w:val="0"/>
        <w:autoSpaceDN w:val="0"/>
        <w:rPr>
          <w:rFonts w:hAnsi="Century"/>
        </w:rPr>
      </w:pPr>
    </w:p>
    <w:p w14:paraId="308D24AF" w14:textId="5B0B554E" w:rsidR="00675402" w:rsidRDefault="00675402">
      <w:pPr>
        <w:wordWrap w:val="0"/>
        <w:overflowPunct w:val="0"/>
        <w:autoSpaceDE w:val="0"/>
        <w:autoSpaceDN w:val="0"/>
        <w:rPr>
          <w:rFonts w:hAnsi="Century"/>
        </w:rPr>
      </w:pPr>
    </w:p>
    <w:p w14:paraId="715DF802" w14:textId="516FA9CB" w:rsidR="00675402" w:rsidRDefault="00675402">
      <w:pPr>
        <w:wordWrap w:val="0"/>
        <w:overflowPunct w:val="0"/>
        <w:autoSpaceDE w:val="0"/>
        <w:autoSpaceDN w:val="0"/>
        <w:rPr>
          <w:rFonts w:hAnsi="Century"/>
        </w:rPr>
      </w:pPr>
    </w:p>
    <w:p w14:paraId="50F3A9D0" w14:textId="2EC67B43" w:rsidR="00675402" w:rsidRDefault="00675402">
      <w:pPr>
        <w:wordWrap w:val="0"/>
        <w:overflowPunct w:val="0"/>
        <w:autoSpaceDE w:val="0"/>
        <w:autoSpaceDN w:val="0"/>
        <w:rPr>
          <w:rFonts w:hAnsi="Century"/>
        </w:rPr>
      </w:pPr>
    </w:p>
    <w:p w14:paraId="0F7385FF" w14:textId="5DE83425" w:rsidR="00675402" w:rsidRDefault="00675402">
      <w:pPr>
        <w:wordWrap w:val="0"/>
        <w:overflowPunct w:val="0"/>
        <w:autoSpaceDE w:val="0"/>
        <w:autoSpaceDN w:val="0"/>
        <w:rPr>
          <w:rFonts w:hAnsi="Century"/>
        </w:rPr>
      </w:pPr>
    </w:p>
    <w:p w14:paraId="3025453C" w14:textId="20DDE7D0" w:rsidR="00675402" w:rsidRDefault="00675402">
      <w:pPr>
        <w:wordWrap w:val="0"/>
        <w:overflowPunct w:val="0"/>
        <w:autoSpaceDE w:val="0"/>
        <w:autoSpaceDN w:val="0"/>
        <w:rPr>
          <w:rFonts w:hAnsi="Century"/>
        </w:rPr>
      </w:pPr>
    </w:p>
    <w:p w14:paraId="7C12E84E" w14:textId="7C66FF0E" w:rsidR="00675402" w:rsidRDefault="00675402">
      <w:pPr>
        <w:wordWrap w:val="0"/>
        <w:overflowPunct w:val="0"/>
        <w:autoSpaceDE w:val="0"/>
        <w:autoSpaceDN w:val="0"/>
        <w:rPr>
          <w:rFonts w:hAnsi="Century"/>
        </w:rPr>
      </w:pPr>
    </w:p>
    <w:p w14:paraId="1653ACB5" w14:textId="23154F88" w:rsidR="00675402" w:rsidRDefault="00675402">
      <w:pPr>
        <w:wordWrap w:val="0"/>
        <w:overflowPunct w:val="0"/>
        <w:autoSpaceDE w:val="0"/>
        <w:autoSpaceDN w:val="0"/>
        <w:rPr>
          <w:rFonts w:hAnsi="Century"/>
        </w:rPr>
      </w:pPr>
    </w:p>
    <w:p w14:paraId="0398DB98" w14:textId="1A2CF8C3" w:rsidR="00675402" w:rsidRDefault="00675402">
      <w:pPr>
        <w:wordWrap w:val="0"/>
        <w:overflowPunct w:val="0"/>
        <w:autoSpaceDE w:val="0"/>
        <w:autoSpaceDN w:val="0"/>
        <w:rPr>
          <w:rFonts w:hAnsi="Century"/>
        </w:rPr>
      </w:pPr>
    </w:p>
    <w:p w14:paraId="4A502090" w14:textId="7EFE1857" w:rsidR="00675402" w:rsidRDefault="00675402">
      <w:pPr>
        <w:wordWrap w:val="0"/>
        <w:overflowPunct w:val="0"/>
        <w:autoSpaceDE w:val="0"/>
        <w:autoSpaceDN w:val="0"/>
        <w:rPr>
          <w:rFonts w:hAnsi="Century"/>
        </w:rPr>
      </w:pPr>
    </w:p>
    <w:p w14:paraId="74F8AE40" w14:textId="0341B5C7" w:rsidR="00675402" w:rsidRDefault="00675402">
      <w:pPr>
        <w:wordWrap w:val="0"/>
        <w:overflowPunct w:val="0"/>
        <w:autoSpaceDE w:val="0"/>
        <w:autoSpaceDN w:val="0"/>
        <w:rPr>
          <w:rFonts w:hAnsi="Century"/>
        </w:rPr>
      </w:pPr>
    </w:p>
    <w:p w14:paraId="0AE755C2" w14:textId="67D1AB60" w:rsidR="00675402" w:rsidRDefault="00675402">
      <w:pPr>
        <w:wordWrap w:val="0"/>
        <w:overflowPunct w:val="0"/>
        <w:autoSpaceDE w:val="0"/>
        <w:autoSpaceDN w:val="0"/>
        <w:rPr>
          <w:rFonts w:hAnsi="Century"/>
        </w:rPr>
      </w:pPr>
    </w:p>
    <w:p w14:paraId="71A85FAC" w14:textId="636B4A49" w:rsidR="00675402" w:rsidRDefault="00675402">
      <w:pPr>
        <w:wordWrap w:val="0"/>
        <w:overflowPunct w:val="0"/>
        <w:autoSpaceDE w:val="0"/>
        <w:autoSpaceDN w:val="0"/>
        <w:rPr>
          <w:rFonts w:hAnsi="Century"/>
        </w:rPr>
      </w:pPr>
    </w:p>
    <w:p w14:paraId="1416868A" w14:textId="149198B1" w:rsidR="00675402" w:rsidRDefault="00675402">
      <w:pPr>
        <w:wordWrap w:val="0"/>
        <w:overflowPunct w:val="0"/>
        <w:autoSpaceDE w:val="0"/>
        <w:autoSpaceDN w:val="0"/>
        <w:rPr>
          <w:rFonts w:hAnsi="Century"/>
        </w:rPr>
      </w:pPr>
    </w:p>
    <w:p w14:paraId="2DE3D30A" w14:textId="77777777" w:rsidR="007A225C" w:rsidRDefault="007A225C" w:rsidP="007A225C">
      <w:pPr>
        <w:overflowPunct w:val="0"/>
        <w:autoSpaceDE w:val="0"/>
        <w:autoSpaceDN w:val="0"/>
        <w:rPr>
          <w:rFonts w:hAnsi="Century"/>
        </w:rPr>
      </w:pPr>
      <w:r>
        <w:rPr>
          <w:rFonts w:hAnsi="Century" w:hint="eastAsia"/>
        </w:rPr>
        <w:t>備考</w:t>
      </w:r>
    </w:p>
    <w:p w14:paraId="1823E666" w14:textId="77777777" w:rsidR="007A225C" w:rsidRDefault="007A225C" w:rsidP="007A225C">
      <w:pPr>
        <w:wordWrap w:val="0"/>
        <w:overflowPunct w:val="0"/>
        <w:autoSpaceDE w:val="0"/>
        <w:autoSpaceDN w:val="0"/>
        <w:rPr>
          <w:rFonts w:hAnsi="Century"/>
        </w:rPr>
      </w:pPr>
      <w:r>
        <w:rPr>
          <w:rFonts w:hAnsi="Century" w:hint="eastAsia"/>
        </w:rPr>
        <w:t xml:space="preserve">　1　この証の大きさは、縦128ミリメートル、横91ミリメートルとすること。</w:t>
      </w:r>
    </w:p>
    <w:p w14:paraId="57F0F400" w14:textId="2E014EEE" w:rsidR="007A225C" w:rsidRDefault="007A225C">
      <w:pPr>
        <w:wordWrap w:val="0"/>
        <w:overflowPunct w:val="0"/>
        <w:autoSpaceDE w:val="0"/>
        <w:autoSpaceDN w:val="0"/>
        <w:rPr>
          <w:rFonts w:hAnsi="Century"/>
        </w:rPr>
      </w:pPr>
      <w:r>
        <w:rPr>
          <w:rFonts w:hAnsi="Century" w:hint="eastAsia"/>
        </w:rPr>
        <w:t xml:space="preserve">　2　必要があるときは、各欄の配置を著しく変更することなく所要の変更を加えることその他所要の調整を加えることができること。</w:t>
      </w:r>
    </w:p>
    <w:sectPr w:rsidR="007A225C" w:rsidSect="00BD2241">
      <w:pgSz w:w="16838" w:h="11906" w:orient="landscape"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48F4D6" w14:textId="77777777" w:rsidR="00B70FEE" w:rsidRDefault="00B70FEE" w:rsidP="00FC264C">
      <w:r>
        <w:separator/>
      </w:r>
    </w:p>
  </w:endnote>
  <w:endnote w:type="continuationSeparator" w:id="0">
    <w:p w14:paraId="18EB0508" w14:textId="77777777" w:rsidR="00B70FEE" w:rsidRDefault="00B70FEE" w:rsidP="00FC2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374060" w14:textId="77777777" w:rsidR="00B70FEE" w:rsidRDefault="00B70FEE" w:rsidP="00FC264C">
      <w:r>
        <w:separator/>
      </w:r>
    </w:p>
  </w:footnote>
  <w:footnote w:type="continuationSeparator" w:id="0">
    <w:p w14:paraId="4F1F95E7" w14:textId="77777777" w:rsidR="00B70FEE" w:rsidRDefault="00B70FEE" w:rsidP="00FC26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DF72A5"/>
    <w:multiLevelType w:val="hybridMultilevel"/>
    <w:tmpl w:val="D72A06D6"/>
    <w:lvl w:ilvl="0" w:tplc="C1205E5C">
      <w:start w:val="1"/>
      <w:numFmt w:val="ideographDigital"/>
      <w:lvlText w:val="%1"/>
      <w:lvlJc w:val="left"/>
      <w:pPr>
        <w:ind w:left="53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B267FDC">
      <w:start w:val="1"/>
      <w:numFmt w:val="lowerLetter"/>
      <w:lvlText w:val="%2"/>
      <w:lvlJc w:val="left"/>
      <w:pPr>
        <w:ind w:left="12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B4E8C70">
      <w:start w:val="1"/>
      <w:numFmt w:val="lowerRoman"/>
      <w:lvlText w:val="%3"/>
      <w:lvlJc w:val="left"/>
      <w:pPr>
        <w:ind w:left="19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598404A">
      <w:start w:val="1"/>
      <w:numFmt w:val="decimal"/>
      <w:lvlText w:val="%4"/>
      <w:lvlJc w:val="left"/>
      <w:pPr>
        <w:ind w:left="2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F5EF366">
      <w:start w:val="1"/>
      <w:numFmt w:val="lowerLetter"/>
      <w:lvlText w:val="%5"/>
      <w:lvlJc w:val="left"/>
      <w:pPr>
        <w:ind w:left="3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D4E8FAC">
      <w:start w:val="1"/>
      <w:numFmt w:val="lowerRoman"/>
      <w:lvlText w:val="%6"/>
      <w:lvlJc w:val="left"/>
      <w:pPr>
        <w:ind w:left="4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898444E">
      <w:start w:val="1"/>
      <w:numFmt w:val="decimal"/>
      <w:lvlText w:val="%7"/>
      <w:lvlJc w:val="left"/>
      <w:pPr>
        <w:ind w:left="4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2CCAE2E">
      <w:start w:val="1"/>
      <w:numFmt w:val="lowerLetter"/>
      <w:lvlText w:val="%8"/>
      <w:lvlJc w:val="left"/>
      <w:pPr>
        <w:ind w:left="5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5DC2F0A">
      <w:start w:val="1"/>
      <w:numFmt w:val="lowerRoman"/>
      <w:lvlText w:val="%9"/>
      <w:lvlJc w:val="left"/>
      <w:pPr>
        <w:ind w:left="6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ichicom 山縣裕司">
    <w15:presenceInfo w15:providerId="AD" w15:userId="S-1-5-21-552282772-3983351985-448362247-81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rawingGridHorizontalSpacing w:val="105"/>
  <w:drawingGridVerticalSpacing w:val="335"/>
  <w:displayHorizontalDrawingGridEvery w:val="2"/>
  <w:characterSpacingControl w:val="doNotCompress"/>
  <w:strictFirstAndLastChars/>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82A"/>
    <w:rsid w:val="00004AD3"/>
    <w:rsid w:val="00032ADB"/>
    <w:rsid w:val="00041763"/>
    <w:rsid w:val="0006522B"/>
    <w:rsid w:val="000712A7"/>
    <w:rsid w:val="000942E2"/>
    <w:rsid w:val="000B7D11"/>
    <w:rsid w:val="000D7760"/>
    <w:rsid w:val="000E02B0"/>
    <w:rsid w:val="000F4EE9"/>
    <w:rsid w:val="001066B6"/>
    <w:rsid w:val="00111BBE"/>
    <w:rsid w:val="001239CC"/>
    <w:rsid w:val="0015182A"/>
    <w:rsid w:val="00163B07"/>
    <w:rsid w:val="00183CDB"/>
    <w:rsid w:val="001940C1"/>
    <w:rsid w:val="001D7A1C"/>
    <w:rsid w:val="001E7197"/>
    <w:rsid w:val="0021569E"/>
    <w:rsid w:val="002263BB"/>
    <w:rsid w:val="00247D60"/>
    <w:rsid w:val="00266EA8"/>
    <w:rsid w:val="002B030D"/>
    <w:rsid w:val="002B0C2C"/>
    <w:rsid w:val="002C3D55"/>
    <w:rsid w:val="002F30A0"/>
    <w:rsid w:val="00396FCC"/>
    <w:rsid w:val="003B1C5D"/>
    <w:rsid w:val="003C22FE"/>
    <w:rsid w:val="003F066D"/>
    <w:rsid w:val="003F0B68"/>
    <w:rsid w:val="0040392E"/>
    <w:rsid w:val="00421E50"/>
    <w:rsid w:val="004310C9"/>
    <w:rsid w:val="00442FDD"/>
    <w:rsid w:val="00456262"/>
    <w:rsid w:val="004602F2"/>
    <w:rsid w:val="00486921"/>
    <w:rsid w:val="00487ED0"/>
    <w:rsid w:val="00491182"/>
    <w:rsid w:val="004973CD"/>
    <w:rsid w:val="004E205E"/>
    <w:rsid w:val="005657B9"/>
    <w:rsid w:val="005910B1"/>
    <w:rsid w:val="005973BB"/>
    <w:rsid w:val="005F1418"/>
    <w:rsid w:val="00653866"/>
    <w:rsid w:val="00675402"/>
    <w:rsid w:val="006A5CED"/>
    <w:rsid w:val="006B4A99"/>
    <w:rsid w:val="006D2A09"/>
    <w:rsid w:val="006E01FC"/>
    <w:rsid w:val="007457CA"/>
    <w:rsid w:val="007956A8"/>
    <w:rsid w:val="007A225C"/>
    <w:rsid w:val="00871AEC"/>
    <w:rsid w:val="008832DD"/>
    <w:rsid w:val="008D27D0"/>
    <w:rsid w:val="00977547"/>
    <w:rsid w:val="009D0B55"/>
    <w:rsid w:val="009E138A"/>
    <w:rsid w:val="009F25AA"/>
    <w:rsid w:val="00A4340A"/>
    <w:rsid w:val="00A47724"/>
    <w:rsid w:val="00A5679C"/>
    <w:rsid w:val="00A7708B"/>
    <w:rsid w:val="00AB415E"/>
    <w:rsid w:val="00AD469C"/>
    <w:rsid w:val="00B05594"/>
    <w:rsid w:val="00B45F61"/>
    <w:rsid w:val="00B70FEE"/>
    <w:rsid w:val="00B828F6"/>
    <w:rsid w:val="00BA3208"/>
    <w:rsid w:val="00BC0166"/>
    <w:rsid w:val="00BD2241"/>
    <w:rsid w:val="00BD5F4D"/>
    <w:rsid w:val="00BF7111"/>
    <w:rsid w:val="00BF7917"/>
    <w:rsid w:val="00C7528B"/>
    <w:rsid w:val="00CA0DD4"/>
    <w:rsid w:val="00CB7B98"/>
    <w:rsid w:val="00CC146B"/>
    <w:rsid w:val="00D06591"/>
    <w:rsid w:val="00D13B8A"/>
    <w:rsid w:val="00D51A76"/>
    <w:rsid w:val="00D80EF7"/>
    <w:rsid w:val="00DC31C3"/>
    <w:rsid w:val="00DF178A"/>
    <w:rsid w:val="00DF7925"/>
    <w:rsid w:val="00EC139B"/>
    <w:rsid w:val="00EF2B39"/>
    <w:rsid w:val="00F04229"/>
    <w:rsid w:val="00F15ADF"/>
    <w:rsid w:val="00F86936"/>
    <w:rsid w:val="00FC264C"/>
    <w:rsid w:val="00FF0A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v:textbox inset="5.85pt,.7pt,5.85pt,.7pt"/>
    </o:shapedefaults>
    <o:shapelayout v:ext="edit">
      <o:idmap v:ext="edit" data="1"/>
    </o:shapelayout>
  </w:shapeDefaults>
  <w:decimalSymbol w:val="."/>
  <w:listSeparator w:val=","/>
  <w14:docId w14:val="05FBEBF2"/>
  <w14:defaultImageDpi w14:val="0"/>
  <w15:docId w15:val="{E677D6E6-4865-48C0-A688-3CAC2F5CD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597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2</Pages>
  <Words>697</Words>
  <Characters>250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_x000d_</vt:lpstr>
    </vt:vector>
  </TitlesOfParts>
  <Manager>_x000d_</Manager>
  <Company>　_x000d_</Company>
  <LinksUpToDate>false</LinksUpToDate>
  <CharactersWithSpaces>946</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_x000d_</dc:title>
  <dc:subject>_x000d_</dc:subject>
  <cp:keywords>_x000d_</cp:keywords>
  <cp:lastPrinted>2021-10-18T05:55:00Z</cp:lastPrinted>
  <dcterms:created xsi:type="dcterms:W3CDTF">2020-12-22T07:24:00Z</dcterms:created>
  <dcterms:modified xsi:type="dcterms:W3CDTF">2022-05-27T07:28:00Z</dcterms:modified>
  <cp:category>_x000d_</cp:category>
</cp:coreProperties>
</file>